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C221" w14:textId="77777777" w:rsidR="00D144BE" w:rsidRPr="001C55B2" w:rsidRDefault="0004397E" w:rsidP="000E101A">
      <w:pPr>
        <w:pStyle w:val="Heading1"/>
      </w:pPr>
      <w:r>
        <w:t>Thermal Comfort</w:t>
      </w:r>
    </w:p>
    <w:p w14:paraId="55FE48E7" w14:textId="77777777" w:rsidR="00732B42" w:rsidRPr="00E54F27" w:rsidRDefault="00732B42" w:rsidP="001E0F96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E54F27">
        <w:rPr>
          <w:sz w:val="24"/>
          <w:szCs w:val="24"/>
        </w:rPr>
        <w:t>Credit 1</w:t>
      </w:r>
      <w:r w:rsidR="001E0F96" w:rsidRPr="00E54F27">
        <w:rPr>
          <w:sz w:val="24"/>
          <w:szCs w:val="24"/>
        </w:rPr>
        <w:t>3</w:t>
      </w:r>
    </w:p>
    <w:p w14:paraId="6E180D7C" w14:textId="249B334A" w:rsidR="005C34D2" w:rsidRPr="00E54F27" w:rsidRDefault="005C34D2" w:rsidP="001E0F96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E54F27">
        <w:rPr>
          <w:sz w:val="24"/>
          <w:szCs w:val="24"/>
        </w:rPr>
        <w:t>Design Review Submission</w:t>
      </w:r>
      <w:r w:rsidRPr="00E54F27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07865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5C6460" w:rsidRPr="00E54F2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54F27">
        <w:rPr>
          <w:sz w:val="24"/>
          <w:szCs w:val="24"/>
        </w:rPr>
        <w:tab/>
        <w:t>As Built Submission</w:t>
      </w:r>
      <w:r w:rsidRPr="00E54F27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881052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5C6460" w:rsidRPr="00E54F2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54F27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993"/>
        <w:gridCol w:w="2836"/>
        <w:gridCol w:w="1337"/>
      </w:tblGrid>
      <w:tr w:rsidR="00DC086B" w:rsidRPr="00E54F27" w14:paraId="6E8D0C0E" w14:textId="77777777" w:rsidTr="00DC086B">
        <w:tc>
          <w:tcPr>
            <w:tcW w:w="2205" w:type="pct"/>
          </w:tcPr>
          <w:p w14:paraId="2BCA4928" w14:textId="77777777" w:rsidR="005C34D2" w:rsidRPr="00E54F27" w:rsidRDefault="005C34D2" w:rsidP="00ED2D82">
            <w:pPr>
              <w:pStyle w:val="Criterion"/>
              <w:spacing w:before="120"/>
              <w:rPr>
                <w:sz w:val="24"/>
                <w:szCs w:val="24"/>
              </w:rPr>
            </w:pPr>
            <w:r w:rsidRPr="00E54F2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37" w:type="pct"/>
          </w:tcPr>
          <w:p w14:paraId="0A6547CB" w14:textId="77777777" w:rsidR="005C34D2" w:rsidRPr="00E54F27" w:rsidRDefault="00D86440" w:rsidP="00ED2D82">
            <w:pPr>
              <w:pStyle w:val="Criterion"/>
              <w:spacing w:before="120"/>
              <w:rPr>
                <w:sz w:val="24"/>
                <w:szCs w:val="24"/>
              </w:rPr>
            </w:pPr>
            <w:r w:rsidRPr="00E54F27">
              <w:rPr>
                <w:sz w:val="24"/>
                <w:szCs w:val="24"/>
              </w:rPr>
              <w:t>2</w:t>
            </w:r>
          </w:p>
        </w:tc>
        <w:tc>
          <w:tcPr>
            <w:tcW w:w="1534" w:type="pct"/>
          </w:tcPr>
          <w:p w14:paraId="6A7FFC6D" w14:textId="77777777" w:rsidR="005C34D2" w:rsidRPr="00E54F27" w:rsidRDefault="005C34D2" w:rsidP="00ED2D82">
            <w:pPr>
              <w:pStyle w:val="Criterion"/>
              <w:spacing w:before="120"/>
              <w:rPr>
                <w:sz w:val="24"/>
                <w:szCs w:val="24"/>
              </w:rPr>
            </w:pPr>
            <w:r w:rsidRPr="00E54F27">
              <w:rPr>
                <w:sz w:val="24"/>
                <w:szCs w:val="24"/>
              </w:rPr>
              <w:t>Points claimed:</w:t>
            </w:r>
          </w:p>
        </w:tc>
        <w:tc>
          <w:tcPr>
            <w:tcW w:w="723" w:type="pct"/>
          </w:tcPr>
          <w:p w14:paraId="4B03DEF4" w14:textId="77777777" w:rsidR="005C34D2" w:rsidRPr="00E54F27" w:rsidRDefault="00732B42" w:rsidP="001B0BEA">
            <w:pPr>
              <w:rPr>
                <w:bCs/>
                <w:color w:val="8064A2" w:themeColor="accent4"/>
                <w:sz w:val="24"/>
                <w:szCs w:val="24"/>
              </w:rPr>
            </w:pPr>
            <w:r w:rsidRPr="00E54F27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E54F27">
              <w:rPr>
                <w:color w:val="8064A2" w:themeColor="accent4"/>
                <w:sz w:val="24"/>
                <w:szCs w:val="24"/>
              </w:rPr>
              <w:t>#</w:t>
            </w:r>
            <w:r w:rsidRPr="00E54F27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341477FD" w14:textId="3A8AF5B5" w:rsidR="00A11CA3" w:rsidRDefault="00A11CA3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75"/>
        <w:gridCol w:w="2355"/>
        <w:gridCol w:w="3875"/>
        <w:gridCol w:w="1264"/>
        <w:gridCol w:w="1074"/>
      </w:tblGrid>
      <w:tr w:rsidR="00A11CA3" w:rsidRPr="006F7DA2" w14:paraId="5FE1E4F0" w14:textId="77777777" w:rsidTr="00ED2D82">
        <w:tc>
          <w:tcPr>
            <w:tcW w:w="365" w:type="pct"/>
          </w:tcPr>
          <w:p w14:paraId="104BE4FA" w14:textId="77777777" w:rsidR="00A11CA3" w:rsidRPr="00A11CA3" w:rsidRDefault="00A11CA3" w:rsidP="001B0BEA">
            <w:pPr>
              <w:pStyle w:val="Heading2"/>
            </w:pPr>
          </w:p>
        </w:tc>
        <w:tc>
          <w:tcPr>
            <w:tcW w:w="1274" w:type="pct"/>
            <w:vAlign w:val="center"/>
          </w:tcPr>
          <w:p w14:paraId="4A9C09E9" w14:textId="3DAC2CA5" w:rsidR="00A11CA3" w:rsidRPr="00ED2D82" w:rsidRDefault="00DC086B" w:rsidP="001B0BEA">
            <w:pPr>
              <w:rPr>
                <w:b/>
              </w:rPr>
            </w:pPr>
            <w:r w:rsidRPr="00ED2D82">
              <w:rPr>
                <w:b/>
              </w:rPr>
              <w:t>Name</w:t>
            </w:r>
          </w:p>
        </w:tc>
        <w:tc>
          <w:tcPr>
            <w:tcW w:w="2096" w:type="pct"/>
            <w:vAlign w:val="center"/>
          </w:tcPr>
          <w:p w14:paraId="5F35073C" w14:textId="113990C2" w:rsidR="00A11CA3" w:rsidRPr="00ED2D82" w:rsidRDefault="00DC086B" w:rsidP="001B0BEA">
            <w:pPr>
              <w:rPr>
                <w:b/>
                <w:szCs w:val="20"/>
              </w:rPr>
            </w:pPr>
            <w:r w:rsidRPr="00ED2D82">
              <w:rPr>
                <w:b/>
              </w:rPr>
              <w:t>Description</w:t>
            </w:r>
          </w:p>
        </w:tc>
        <w:tc>
          <w:tcPr>
            <w:tcW w:w="684" w:type="pct"/>
            <w:vAlign w:val="center"/>
          </w:tcPr>
          <w:p w14:paraId="10636F9A" w14:textId="4E027EA5" w:rsidR="00A11CA3" w:rsidRPr="00ED2D82" w:rsidRDefault="00A11CA3" w:rsidP="001B0BEA">
            <w:pPr>
              <w:jc w:val="center"/>
              <w:rPr>
                <w:b/>
                <w:szCs w:val="20"/>
              </w:rPr>
            </w:pPr>
            <w:r w:rsidRPr="00ED2D82">
              <w:rPr>
                <w:b/>
                <w:szCs w:val="20"/>
              </w:rPr>
              <w:t xml:space="preserve">Points </w:t>
            </w:r>
            <w:r w:rsidR="00DC086B" w:rsidRPr="001B0BEA">
              <w:rPr>
                <w:b/>
                <w:szCs w:val="20"/>
              </w:rPr>
              <w:t>Available</w:t>
            </w:r>
          </w:p>
        </w:tc>
        <w:tc>
          <w:tcPr>
            <w:tcW w:w="581" w:type="pct"/>
            <w:vAlign w:val="center"/>
          </w:tcPr>
          <w:p w14:paraId="51BD2283" w14:textId="66372B97" w:rsidR="00A11CA3" w:rsidRPr="00ED2D82" w:rsidRDefault="00A11CA3" w:rsidP="001B0BEA">
            <w:pPr>
              <w:jc w:val="center"/>
              <w:rPr>
                <w:b/>
                <w:szCs w:val="20"/>
              </w:rPr>
            </w:pPr>
            <w:r w:rsidRPr="00ED2D82">
              <w:rPr>
                <w:b/>
                <w:szCs w:val="20"/>
              </w:rPr>
              <w:t xml:space="preserve">Points </w:t>
            </w:r>
            <w:r w:rsidR="00DC086B" w:rsidRPr="001B0BEA">
              <w:rPr>
                <w:b/>
                <w:szCs w:val="20"/>
              </w:rPr>
              <w:t>Claimed</w:t>
            </w:r>
          </w:p>
        </w:tc>
      </w:tr>
      <w:tr w:rsidR="0026230A" w:rsidRPr="001F311B" w14:paraId="6F007482" w14:textId="77777777" w:rsidTr="00E54F27">
        <w:tc>
          <w:tcPr>
            <w:tcW w:w="365" w:type="pct"/>
            <w:vMerge w:val="restart"/>
            <w:vAlign w:val="center"/>
          </w:tcPr>
          <w:p w14:paraId="7818B3DC" w14:textId="77777777" w:rsidR="0026230A" w:rsidRPr="00732B42" w:rsidRDefault="0026230A" w:rsidP="00E54F27">
            <w:pPr>
              <w:rPr>
                <w:b/>
              </w:rPr>
            </w:pPr>
            <w:r w:rsidRPr="00732B42">
              <w:rPr>
                <w:b/>
              </w:rPr>
              <w:t>1</w:t>
            </w:r>
            <w:r>
              <w:rPr>
                <w:b/>
              </w:rPr>
              <w:t>3</w:t>
            </w:r>
            <w:r w:rsidRPr="00732B42">
              <w:rPr>
                <w:b/>
              </w:rPr>
              <w:t>.1</w:t>
            </w:r>
          </w:p>
        </w:tc>
        <w:tc>
          <w:tcPr>
            <w:tcW w:w="1274" w:type="pct"/>
            <w:vMerge w:val="restart"/>
            <w:vAlign w:val="center"/>
          </w:tcPr>
          <w:p w14:paraId="66B8F59B" w14:textId="77777777" w:rsidR="0026230A" w:rsidRPr="00732B42" w:rsidRDefault="0026230A" w:rsidP="00E54F27">
            <w:pPr>
              <w:rPr>
                <w:rFonts w:eastAsia="Times New Roman"/>
                <w:b/>
                <w:szCs w:val="20"/>
              </w:rPr>
            </w:pPr>
            <w:r w:rsidRPr="00732B42">
              <w:rPr>
                <w:b/>
                <w:szCs w:val="20"/>
              </w:rPr>
              <w:t>Thermal Comfort</w:t>
            </w:r>
          </w:p>
        </w:tc>
        <w:tc>
          <w:tcPr>
            <w:tcW w:w="2096" w:type="pct"/>
            <w:vMerge w:val="restart"/>
          </w:tcPr>
          <w:p w14:paraId="60B330B8" w14:textId="08CD812B" w:rsidR="0026230A" w:rsidRPr="00A11CA3" w:rsidRDefault="0026230A" w:rsidP="00272A5E">
            <w:pPr>
              <w:rPr>
                <w:szCs w:val="20"/>
              </w:rPr>
            </w:pPr>
            <w:r>
              <w:t>A high degree of thermal comfort is provided to occupants in the space, equivalent to 80% of all occupants being satisfied in the space.</w:t>
            </w:r>
          </w:p>
        </w:tc>
        <w:tc>
          <w:tcPr>
            <w:tcW w:w="684" w:type="pct"/>
            <w:vAlign w:val="center"/>
          </w:tcPr>
          <w:p w14:paraId="5560F4E2" w14:textId="77777777" w:rsidR="0026230A" w:rsidRPr="00A11CA3" w:rsidRDefault="0026230A" w:rsidP="00E54F2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81" w:type="pct"/>
            <w:vAlign w:val="center"/>
          </w:tcPr>
          <w:p w14:paraId="16379FF7" w14:textId="3C354DAE" w:rsidR="0026230A" w:rsidRPr="00E54F27" w:rsidRDefault="0085446A" w:rsidP="00E54F2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209535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30A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26230A" w:rsidRPr="001F311B" w14:paraId="1437D58E" w14:textId="77777777" w:rsidTr="00E54F27">
        <w:tc>
          <w:tcPr>
            <w:tcW w:w="365" w:type="pct"/>
            <w:vMerge/>
            <w:vAlign w:val="center"/>
          </w:tcPr>
          <w:p w14:paraId="07EBE60A" w14:textId="77777777" w:rsidR="0026230A" w:rsidRPr="00732B42" w:rsidRDefault="0026230A" w:rsidP="00E54F27">
            <w:pPr>
              <w:rPr>
                <w:b/>
              </w:rPr>
            </w:pPr>
          </w:p>
        </w:tc>
        <w:tc>
          <w:tcPr>
            <w:tcW w:w="1274" w:type="pct"/>
            <w:vMerge/>
            <w:vAlign w:val="center"/>
          </w:tcPr>
          <w:p w14:paraId="7FE4C7A0" w14:textId="77777777" w:rsidR="0026230A" w:rsidRPr="00732B42" w:rsidRDefault="0026230A" w:rsidP="00E54F27">
            <w:pPr>
              <w:rPr>
                <w:b/>
                <w:szCs w:val="20"/>
              </w:rPr>
            </w:pPr>
          </w:p>
        </w:tc>
        <w:tc>
          <w:tcPr>
            <w:tcW w:w="2096" w:type="pct"/>
            <w:vMerge/>
          </w:tcPr>
          <w:p w14:paraId="06CB3599" w14:textId="77777777" w:rsidR="0026230A" w:rsidRDefault="0026230A" w:rsidP="00272A5E"/>
        </w:tc>
        <w:tc>
          <w:tcPr>
            <w:tcW w:w="684" w:type="pct"/>
            <w:vAlign w:val="center"/>
          </w:tcPr>
          <w:p w14:paraId="3CD3D46C" w14:textId="153F4F0B" w:rsidR="0026230A" w:rsidRDefault="0026230A" w:rsidP="00E54F2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581" w:type="pct"/>
            <w:vAlign w:val="center"/>
          </w:tcPr>
          <w:p w14:paraId="258902A9" w14:textId="5BEADB5B" w:rsidR="0026230A" w:rsidRDefault="0085446A" w:rsidP="00E54F2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color w:val="auto"/>
                  <w:szCs w:val="20"/>
                </w:rPr>
                <w:id w:val="-11152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D2C">
                  <w:rPr>
                    <w:rFonts w:ascii="MS Gothic" w:eastAsia="MS Gothic" w:hAnsi="MS Gothic" w:hint="eastAsia"/>
                    <w:color w:val="auto"/>
                    <w:szCs w:val="20"/>
                  </w:rPr>
                  <w:t>☐</w:t>
                </w:r>
              </w:sdtContent>
            </w:sdt>
          </w:p>
        </w:tc>
      </w:tr>
      <w:tr w:rsidR="00772D2C" w:rsidRPr="001F311B" w14:paraId="00F695C9" w14:textId="77777777" w:rsidTr="00E54F27">
        <w:tc>
          <w:tcPr>
            <w:tcW w:w="365" w:type="pct"/>
            <w:vMerge w:val="restart"/>
            <w:vAlign w:val="center"/>
          </w:tcPr>
          <w:p w14:paraId="7F829EC0" w14:textId="77777777" w:rsidR="00772D2C" w:rsidRPr="00732B42" w:rsidRDefault="00772D2C" w:rsidP="00E54F27">
            <w:pPr>
              <w:rPr>
                <w:b/>
              </w:rPr>
            </w:pPr>
            <w:r w:rsidRPr="00732B42">
              <w:rPr>
                <w:b/>
              </w:rPr>
              <w:t>1</w:t>
            </w:r>
            <w:r>
              <w:rPr>
                <w:b/>
              </w:rPr>
              <w:t>3</w:t>
            </w:r>
            <w:r w:rsidRPr="00732B42">
              <w:rPr>
                <w:b/>
              </w:rPr>
              <w:t>.2</w:t>
            </w:r>
          </w:p>
        </w:tc>
        <w:tc>
          <w:tcPr>
            <w:tcW w:w="1274" w:type="pct"/>
            <w:vMerge w:val="restart"/>
            <w:vAlign w:val="center"/>
          </w:tcPr>
          <w:p w14:paraId="511131F2" w14:textId="77777777" w:rsidR="00772D2C" w:rsidRPr="00732B42" w:rsidRDefault="00772D2C" w:rsidP="00E54F27">
            <w:pPr>
              <w:rPr>
                <w:rFonts w:eastAsia="Times New Roman"/>
                <w:b/>
                <w:szCs w:val="20"/>
              </w:rPr>
            </w:pPr>
            <w:r w:rsidRPr="00732B42">
              <w:rPr>
                <w:b/>
                <w:szCs w:val="20"/>
              </w:rPr>
              <w:t>Advanced Thermal Comfort</w:t>
            </w:r>
          </w:p>
        </w:tc>
        <w:tc>
          <w:tcPr>
            <w:tcW w:w="2096" w:type="pct"/>
            <w:vMerge w:val="restart"/>
          </w:tcPr>
          <w:p w14:paraId="1BB5F70B" w14:textId="292B89FB" w:rsidR="00772D2C" w:rsidRPr="00A11CA3" w:rsidRDefault="00772D2C" w:rsidP="00272A5E">
            <w:pPr>
              <w:rPr>
                <w:szCs w:val="20"/>
              </w:rPr>
            </w:pPr>
            <w:r>
              <w:t>A high degree of thermal comfort is provided to occupants in the space, equivalent to 90% of all occupants being satisfied in the space.</w:t>
            </w:r>
          </w:p>
        </w:tc>
        <w:tc>
          <w:tcPr>
            <w:tcW w:w="684" w:type="pct"/>
            <w:vAlign w:val="center"/>
          </w:tcPr>
          <w:p w14:paraId="2ED32A94" w14:textId="2AF78151" w:rsidR="00772D2C" w:rsidRPr="00A11CA3" w:rsidRDefault="00772D2C" w:rsidP="00E54F2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81" w:type="pct"/>
            <w:vAlign w:val="center"/>
          </w:tcPr>
          <w:p w14:paraId="2617FAA0" w14:textId="2A8844E2" w:rsidR="00772D2C" w:rsidRPr="00E54F27" w:rsidRDefault="0085446A" w:rsidP="00E54F2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63128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2D2C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772D2C" w:rsidRPr="00ED2D82" w:rsidDel="00E54F27">
              <w:t xml:space="preserve"> </w:t>
            </w:r>
          </w:p>
        </w:tc>
      </w:tr>
      <w:tr w:rsidR="001C4523" w:rsidRPr="001F311B" w14:paraId="66741951" w14:textId="77777777" w:rsidTr="00E54F27">
        <w:tc>
          <w:tcPr>
            <w:tcW w:w="365" w:type="pct"/>
            <w:vMerge/>
            <w:vAlign w:val="center"/>
          </w:tcPr>
          <w:p w14:paraId="58E0D064" w14:textId="77777777" w:rsidR="001C4523" w:rsidRPr="00732B42" w:rsidRDefault="001C4523" w:rsidP="001C4523">
            <w:pPr>
              <w:rPr>
                <w:b/>
              </w:rPr>
            </w:pPr>
          </w:p>
        </w:tc>
        <w:tc>
          <w:tcPr>
            <w:tcW w:w="1274" w:type="pct"/>
            <w:vMerge/>
            <w:vAlign w:val="center"/>
          </w:tcPr>
          <w:p w14:paraId="43A7687D" w14:textId="77777777" w:rsidR="001C4523" w:rsidRPr="00732B42" w:rsidRDefault="001C4523" w:rsidP="001C4523">
            <w:pPr>
              <w:rPr>
                <w:b/>
                <w:szCs w:val="20"/>
              </w:rPr>
            </w:pPr>
          </w:p>
        </w:tc>
        <w:tc>
          <w:tcPr>
            <w:tcW w:w="2096" w:type="pct"/>
            <w:vMerge/>
          </w:tcPr>
          <w:p w14:paraId="08606D4A" w14:textId="77777777" w:rsidR="001C4523" w:rsidRDefault="001C4523" w:rsidP="001C4523"/>
        </w:tc>
        <w:tc>
          <w:tcPr>
            <w:tcW w:w="684" w:type="pct"/>
            <w:vAlign w:val="center"/>
          </w:tcPr>
          <w:p w14:paraId="764D563E" w14:textId="493CE95B" w:rsidR="001C4523" w:rsidRDefault="001C4523" w:rsidP="001C452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NA</w:t>
            </w:r>
          </w:p>
        </w:tc>
        <w:tc>
          <w:tcPr>
            <w:tcW w:w="581" w:type="pct"/>
            <w:vAlign w:val="center"/>
          </w:tcPr>
          <w:p w14:paraId="0FF288BB" w14:textId="40D123EC" w:rsidR="001C4523" w:rsidRDefault="0085446A" w:rsidP="001C4523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color w:val="auto"/>
                  <w:szCs w:val="20"/>
                </w:rPr>
                <w:id w:val="-100261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523">
                  <w:rPr>
                    <w:rFonts w:ascii="MS Gothic" w:eastAsia="MS Gothic" w:hAnsi="MS Gothic" w:hint="eastAsia"/>
                    <w:color w:val="auto"/>
                    <w:szCs w:val="20"/>
                  </w:rPr>
                  <w:t>☐</w:t>
                </w:r>
              </w:sdtContent>
            </w:sdt>
          </w:p>
        </w:tc>
      </w:tr>
    </w:tbl>
    <w:p w14:paraId="0EDCE257" w14:textId="77777777" w:rsidR="009E45D5" w:rsidRDefault="009E45D5" w:rsidP="00543FCE">
      <w:bookmarkStart w:id="1" w:name="h.fwvpjw869anz"/>
      <w:bookmarkEnd w:id="1"/>
    </w:p>
    <w:p w14:paraId="77F4B12C" w14:textId="77777777" w:rsidR="00E54F27" w:rsidRPr="00FA0164" w:rsidRDefault="00E54F27" w:rsidP="00E54F27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E54F27" w:rsidRPr="00FA0164" w14:paraId="5963E474" w14:textId="77777777" w:rsidTr="000601D6">
        <w:tc>
          <w:tcPr>
            <w:tcW w:w="3994" w:type="pct"/>
            <w:vAlign w:val="center"/>
          </w:tcPr>
          <w:p w14:paraId="013DCE90" w14:textId="09587597" w:rsidR="00E54F27" w:rsidRPr="00FA0164" w:rsidRDefault="00E54F27" w:rsidP="000601D6">
            <w:r w:rsidRPr="00FA0164">
              <w:t xml:space="preserve">There are no project-specific </w:t>
            </w:r>
            <w:r w:rsidR="00450C4A">
              <w:rPr>
                <w:szCs w:val="20"/>
              </w:rPr>
              <w:t>T</w:t>
            </w:r>
            <w:r w:rsidR="00450C4A" w:rsidRPr="00145D6B">
              <w:rPr>
                <w:szCs w:val="20"/>
              </w:rPr>
              <w:t xml:space="preserve">echnical </w:t>
            </w:r>
            <w:r w:rsidR="00450C4A">
              <w:rPr>
                <w:szCs w:val="20"/>
              </w:rPr>
              <w:t>Q</w:t>
            </w:r>
            <w:r w:rsidR="00450C4A" w:rsidRPr="00145D6B">
              <w:rPr>
                <w:szCs w:val="20"/>
              </w:rPr>
              <w:t xml:space="preserve">uestions </w:t>
            </w:r>
            <w:r w:rsidRPr="00FA0164">
              <w:t>for this credit.</w:t>
            </w:r>
          </w:p>
        </w:tc>
        <w:tc>
          <w:tcPr>
            <w:tcW w:w="1006" w:type="pct"/>
          </w:tcPr>
          <w:p w14:paraId="3B2A1B3E" w14:textId="77777777" w:rsidR="00E54F27" w:rsidRPr="00FA0164" w:rsidRDefault="0085446A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F2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54F27" w:rsidRPr="00FA0164" w14:paraId="74AB9556" w14:textId="77777777" w:rsidTr="000601D6">
        <w:tc>
          <w:tcPr>
            <w:tcW w:w="3994" w:type="pct"/>
            <w:vAlign w:val="center"/>
          </w:tcPr>
          <w:p w14:paraId="68400DA8" w14:textId="1FA6A063" w:rsidR="00E54F27" w:rsidRPr="00FA0164" w:rsidRDefault="00E54F27" w:rsidP="000601D6">
            <w:r w:rsidRPr="00FA0164">
              <w:t xml:space="preserve">There are project-specific </w:t>
            </w:r>
            <w:r w:rsidR="00450C4A">
              <w:rPr>
                <w:szCs w:val="20"/>
              </w:rPr>
              <w:t>T</w:t>
            </w:r>
            <w:r w:rsidR="00450C4A" w:rsidRPr="00145D6B">
              <w:rPr>
                <w:szCs w:val="20"/>
              </w:rPr>
              <w:t xml:space="preserve">echnical </w:t>
            </w:r>
            <w:r w:rsidR="00450C4A">
              <w:rPr>
                <w:szCs w:val="20"/>
              </w:rPr>
              <w:t>Q</w:t>
            </w:r>
            <w:r w:rsidR="00450C4A" w:rsidRPr="00145D6B">
              <w:rPr>
                <w:szCs w:val="20"/>
              </w:rPr>
              <w:t xml:space="preserve">uestions </w:t>
            </w:r>
            <w:r w:rsidRPr="00FA0164">
              <w:t xml:space="preserve">for this credit and all responses received from the </w:t>
            </w:r>
            <w:r w:rsidR="00500692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7C58C5DC" w14:textId="77777777" w:rsidR="00E54F27" w:rsidRPr="00FA0164" w:rsidRDefault="0085446A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F2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ADD0EA1" w14:textId="77777777" w:rsidR="002B2DB2" w:rsidRDefault="002B2DB2" w:rsidP="001B0BEA">
      <w:pPr>
        <w:pStyle w:val="Criterionsubheading"/>
        <w:sectPr w:rsidR="002B2DB2" w:rsidSect="009173CC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3D873468" w14:textId="2561C93C" w:rsidR="009B038F" w:rsidRPr="007E1EF6" w:rsidRDefault="009B038F" w:rsidP="001B0BEA">
      <w:pPr>
        <w:pStyle w:val="Heading2"/>
      </w:pPr>
      <w:r>
        <w:lastRenderedPageBreak/>
        <w:t>general</w:t>
      </w:r>
    </w:p>
    <w:p w14:paraId="3357416E" w14:textId="77777777" w:rsidR="003B614D" w:rsidRPr="005E3D1E" w:rsidRDefault="003B614D" w:rsidP="003B614D">
      <w:pPr>
        <w:rPr>
          <w:szCs w:val="20"/>
        </w:rPr>
      </w:pPr>
      <w:r w:rsidRPr="005E3D1E">
        <w:rPr>
          <w:szCs w:val="20"/>
        </w:rPr>
        <w:t xml:space="preserve">Provide a list and description of </w:t>
      </w:r>
      <w:r>
        <w:rPr>
          <w:rFonts w:hint="eastAsia"/>
          <w:szCs w:val="20"/>
        </w:rPr>
        <w:t>areas</w:t>
      </w:r>
      <w:r>
        <w:rPr>
          <w:szCs w:val="20"/>
        </w:rPr>
        <w:t xml:space="preserve"> to be excluded from the nominated area. </w:t>
      </w:r>
      <w:r w:rsidRPr="005E3D1E">
        <w:rPr>
          <w:szCs w:val="20"/>
        </w:rPr>
        <w:t>The Nominated Area includes all primary and secondary spaces.</w:t>
      </w:r>
    </w:p>
    <w:p w14:paraId="3575EFBB" w14:textId="77777777" w:rsidR="003B614D" w:rsidRPr="005E3D1E" w:rsidRDefault="003B614D" w:rsidP="003B614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087A9973" w14:textId="77777777" w:rsidR="003B614D" w:rsidRPr="005E3D1E" w:rsidRDefault="003B614D" w:rsidP="003B614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625D9350" w14:textId="77777777" w:rsidR="003B614D" w:rsidRPr="005E3D1E" w:rsidRDefault="003B614D" w:rsidP="003B614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3AE9494B" w14:textId="77777777" w:rsidR="003B614D" w:rsidRPr="005E3D1E" w:rsidRDefault="003B614D" w:rsidP="003B614D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2F41AE9" w14:textId="6FAC5142" w:rsidR="00D416EE" w:rsidRDefault="00D416EE" w:rsidP="00D416EE">
      <w:pPr>
        <w:pStyle w:val="Bullettext"/>
      </w:pPr>
    </w:p>
    <w:p w14:paraId="19B94FE3" w14:textId="77777777" w:rsidR="00D416EE" w:rsidRDefault="00D416EE" w:rsidP="00D416EE">
      <w:pPr>
        <w:pStyle w:val="Bullettext"/>
      </w:pPr>
      <w:r>
        <w:t>Please justify if NA is claimed</w:t>
      </w:r>
    </w:p>
    <w:p w14:paraId="136197B8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063447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1057BD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02E699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C52EC76" w14:textId="77777777" w:rsidR="00DC086B" w:rsidRPr="00F44703" w:rsidRDefault="00DC086B" w:rsidP="00DC086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C086B" w14:paraId="0478B3A7" w14:textId="77777777" w:rsidTr="000654E5">
        <w:tc>
          <w:tcPr>
            <w:tcW w:w="6912" w:type="dxa"/>
            <w:shd w:val="clear" w:color="auto" w:fill="FFE69D"/>
          </w:tcPr>
          <w:p w14:paraId="144669F3" w14:textId="77777777" w:rsidR="00DC086B" w:rsidRPr="00F44703" w:rsidRDefault="00DC086B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C5B4526" w14:textId="77777777" w:rsidR="00DC086B" w:rsidRPr="00F44703" w:rsidRDefault="00DC086B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DC086B" w14:paraId="736C6112" w14:textId="77777777" w:rsidTr="000654E5">
        <w:tc>
          <w:tcPr>
            <w:tcW w:w="6912" w:type="dxa"/>
          </w:tcPr>
          <w:p w14:paraId="2590AFEA" w14:textId="77777777" w:rsidR="00DC086B" w:rsidRDefault="00DC086B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AB957DC" w14:textId="77777777" w:rsidR="00DC086B" w:rsidRDefault="00DC086B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C086B" w14:paraId="127BD3C8" w14:textId="77777777" w:rsidTr="000654E5">
        <w:tc>
          <w:tcPr>
            <w:tcW w:w="6912" w:type="dxa"/>
          </w:tcPr>
          <w:p w14:paraId="1FD4DAB0" w14:textId="77777777" w:rsidR="00DC086B" w:rsidRDefault="00DC086B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3D66209" w14:textId="77777777" w:rsidR="00DC086B" w:rsidRDefault="00DC086B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07BA0B" w14:textId="09DE72A4" w:rsidR="00A7613D" w:rsidRDefault="001B0BEA" w:rsidP="00A7613D">
      <w:pPr>
        <w:pStyle w:val="Bluetext"/>
      </w:pPr>
      <w:r w:rsidDel="001B0BEA">
        <w:t xml:space="preserve"> </w:t>
      </w:r>
    </w:p>
    <w:p w14:paraId="29C1C0EB" w14:textId="77777777" w:rsidR="00C9021C" w:rsidRPr="005E3D1E" w:rsidRDefault="00C9021C" w:rsidP="00C9021C">
      <w:pPr>
        <w:pStyle w:val="Bullettext"/>
        <w:rPr>
          <w:rFonts w:eastAsia="Calibri"/>
        </w:rPr>
      </w:pPr>
      <w:r w:rsidRPr="005E3D1E">
        <w:rPr>
          <w:rFonts w:eastAsia="Calibri"/>
        </w:rPr>
        <w:t>Provide details of the hours of occupancy.</w:t>
      </w:r>
    </w:p>
    <w:p w14:paraId="0912BEDB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2F3095FA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5F6570F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0676BFFB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14AFB875" w14:textId="77777777" w:rsidR="00C9021C" w:rsidRPr="005E3D1E" w:rsidRDefault="00C9021C" w:rsidP="00C9021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00B4880B" w14:textId="77777777" w:rsidR="008270B8" w:rsidRPr="00F44703" w:rsidRDefault="008270B8" w:rsidP="008270B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8270B8" w14:paraId="27A5D318" w14:textId="77777777" w:rsidTr="000F539C">
        <w:tc>
          <w:tcPr>
            <w:tcW w:w="6912" w:type="dxa"/>
            <w:shd w:val="clear" w:color="auto" w:fill="FFE69D"/>
          </w:tcPr>
          <w:p w14:paraId="28D3B556" w14:textId="77777777" w:rsidR="008270B8" w:rsidRPr="00F44703" w:rsidRDefault="008270B8" w:rsidP="000F539C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CE06594" w14:textId="77777777" w:rsidR="008270B8" w:rsidRPr="00F44703" w:rsidRDefault="008270B8" w:rsidP="000F539C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270B8" w14:paraId="0567E341" w14:textId="77777777" w:rsidTr="000F539C">
        <w:tc>
          <w:tcPr>
            <w:tcW w:w="6912" w:type="dxa"/>
          </w:tcPr>
          <w:p w14:paraId="1FA0064E" w14:textId="77777777" w:rsidR="008270B8" w:rsidRDefault="008270B8" w:rsidP="000F539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1E95DB" w14:textId="77777777" w:rsidR="008270B8" w:rsidRDefault="008270B8" w:rsidP="000F539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270B8" w14:paraId="36E17796" w14:textId="77777777" w:rsidTr="000F539C">
        <w:tc>
          <w:tcPr>
            <w:tcW w:w="6912" w:type="dxa"/>
          </w:tcPr>
          <w:p w14:paraId="7D85EF47" w14:textId="77777777" w:rsidR="008270B8" w:rsidRDefault="008270B8" w:rsidP="000F539C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6397F9D" w14:textId="77777777" w:rsidR="008270B8" w:rsidRDefault="008270B8" w:rsidP="000F539C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A0D20D3" w14:textId="05B371C2" w:rsidR="0093666E" w:rsidRDefault="0093666E" w:rsidP="0093666E">
      <w:pPr>
        <w:pStyle w:val="Bluetext"/>
        <w:spacing w:before="240" w:after="240"/>
        <w:rPr>
          <w:szCs w:val="20"/>
        </w:rPr>
      </w:pPr>
    </w:p>
    <w:p w14:paraId="74B12DC5" w14:textId="33785156" w:rsidR="005C2F1A" w:rsidRDefault="002E5F05" w:rsidP="001B0BEA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>1</w:t>
      </w:r>
      <w:r w:rsidR="001E0F96">
        <w:t>3</w:t>
      </w:r>
      <w:r>
        <w:t xml:space="preserve">.1 </w:t>
      </w:r>
      <w:r w:rsidR="0004397E">
        <w:t>thermal comfort</w:t>
      </w:r>
    </w:p>
    <w:p w14:paraId="61CAD56D" w14:textId="77777777" w:rsidR="00DC086B" w:rsidRDefault="00DC086B" w:rsidP="00DC086B">
      <w:r>
        <w:t xml:space="preserve">Please select the </w:t>
      </w:r>
      <w:r w:rsidRPr="00257AB1">
        <w:t xml:space="preserve">compliance pathway(s) </w:t>
      </w:r>
      <w:r>
        <w:t>used to demonstrate that this criterion has been met: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C0286A" w14:paraId="2EC1A728" w14:textId="77777777" w:rsidTr="00ED2D82">
        <w:trPr>
          <w:trHeight w:val="854"/>
        </w:trPr>
        <w:tc>
          <w:tcPr>
            <w:tcW w:w="4199" w:type="pct"/>
            <w:vAlign w:val="center"/>
          </w:tcPr>
          <w:p w14:paraId="7B7FC023" w14:textId="6D82A81D" w:rsidR="00C0286A" w:rsidRPr="0004397E" w:rsidRDefault="00C0286A" w:rsidP="001B0BEA">
            <w:r w:rsidRPr="00F1629D">
              <w:rPr>
                <w:b/>
              </w:rPr>
              <w:t>13.1.1 Naturally Ventilated Spaces</w:t>
            </w:r>
            <w:r>
              <w:t xml:space="preserve"> </w:t>
            </w:r>
            <w:r>
              <w:br/>
              <w:t>Thermal comfort is demonstrated as being</w:t>
            </w:r>
            <w:r w:rsidRPr="0004397E">
              <w:t xml:space="preserve"> within 80% Acceptability Limit 1</w:t>
            </w:r>
            <w:r>
              <w:t xml:space="preserve"> of</w:t>
            </w:r>
            <w:r w:rsidRPr="0004397E">
              <w:t xml:space="preserve"> ASHRAE 55-201</w:t>
            </w:r>
            <w:r>
              <w:t>3.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77022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B037C" w14:textId="63754748" w:rsidR="00C0286A" w:rsidRPr="003A2BE3" w:rsidRDefault="00495042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001E897E" w14:textId="77777777" w:rsidTr="00ED2D82">
        <w:trPr>
          <w:trHeight w:val="798"/>
        </w:trPr>
        <w:tc>
          <w:tcPr>
            <w:tcW w:w="4199" w:type="pct"/>
            <w:vAlign w:val="center"/>
          </w:tcPr>
          <w:p w14:paraId="1548B4F5" w14:textId="02D3692E" w:rsidR="00C0286A" w:rsidRPr="0004397E" w:rsidRDefault="00C0286A" w:rsidP="00BC444D">
            <w:r w:rsidRPr="00ED2D82">
              <w:rPr>
                <w:b/>
              </w:rPr>
              <w:t>13.1.2A Mechanically Ventilated Spaces – Prescriptive</w:t>
            </w:r>
            <w:r>
              <w:t xml:space="preserve"> </w:t>
            </w:r>
            <w:r>
              <w:br/>
              <w:t>Thermal Comfort is demonstrated by</w:t>
            </w:r>
            <w:r w:rsidR="00BC444D">
              <w:t xml:space="preserve"> meeting</w:t>
            </w:r>
            <w:r>
              <w:t xml:space="preserve"> the prescriptive thermal comfort requirements</w:t>
            </w:r>
            <w:r w:rsidR="00BC444D">
              <w:rPr>
                <w:rFonts w:eastAsiaTheme="majorEastAsia"/>
              </w:rP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599872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52CA10" w14:textId="5F4AC382" w:rsidR="00C0286A" w:rsidRPr="003A2BE3" w:rsidRDefault="00C0286A" w:rsidP="001B0BEA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3EEDD24D" w14:textId="77777777" w:rsidTr="00ED2D82">
        <w:tc>
          <w:tcPr>
            <w:tcW w:w="4199" w:type="pct"/>
            <w:vAlign w:val="center"/>
          </w:tcPr>
          <w:p w14:paraId="6E12E0DA" w14:textId="7F9AD390" w:rsidR="00C0286A" w:rsidRDefault="00C0286A" w:rsidP="001B0BEA">
            <w:r w:rsidRPr="00ED2D82">
              <w:rPr>
                <w:b/>
              </w:rPr>
              <w:t>13.1.2B Mechanically Ventilated Spaces – PMV</w:t>
            </w:r>
            <w:r>
              <w:t xml:space="preserve"> </w:t>
            </w:r>
            <w:r>
              <w:br/>
              <w:t xml:space="preserve">Thermal comfort is demonstrated with a PMV model </w:t>
            </w:r>
            <w:r w:rsidR="001B0BEA">
              <w:t xml:space="preserve">where </w:t>
            </w:r>
            <w:r w:rsidRPr="0004397E">
              <w:t>PMV level</w:t>
            </w:r>
            <w:r>
              <w:t>s</w:t>
            </w:r>
            <w:r w:rsidRPr="0004397E">
              <w:t xml:space="preserve"> between </w:t>
            </w:r>
            <w:r w:rsidRPr="0004397E">
              <w:sym w:font="Symbol" w:char="F0B1"/>
            </w:r>
            <w:r w:rsidRPr="0004397E">
              <w:t xml:space="preserve">1.0 </w:t>
            </w:r>
            <w:r w:rsidR="001B0BEA">
              <w:t>(</w:t>
            </w:r>
            <w:r w:rsidRPr="0004397E">
              <w:t>inclusive</w:t>
            </w:r>
            <w:r w:rsidR="001B0BEA">
              <w:t>) are achieved</w:t>
            </w:r>
            <w: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58024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490FBE" w14:textId="30031638" w:rsidR="00C0286A" w:rsidRPr="003A2BE3" w:rsidRDefault="00C0286A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484FD112" w14:textId="77777777" w:rsidTr="00ED2D82">
        <w:tc>
          <w:tcPr>
            <w:tcW w:w="4199" w:type="pct"/>
            <w:vAlign w:val="center"/>
          </w:tcPr>
          <w:p w14:paraId="6809C293" w14:textId="3CF5982E" w:rsidR="00C0286A" w:rsidRPr="0004397E" w:rsidRDefault="00C0286A">
            <w:r w:rsidRPr="00ED2D82">
              <w:rPr>
                <w:b/>
              </w:rPr>
              <w:t>13.1.3 Small Fitouts</w:t>
            </w:r>
            <w:r>
              <w:br/>
              <w:t>The project</w:t>
            </w:r>
            <w:r w:rsidRPr="00701525">
              <w:t xml:space="preserve"> </w:t>
            </w:r>
            <w:r>
              <w:t>complies with the</w:t>
            </w:r>
            <w:r w:rsidRPr="00701525">
              <w:t xml:space="preserve"> </w:t>
            </w:r>
            <w:r>
              <w:t xml:space="preserve">prescriptive requirements for small fitouts. 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713706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7A6A60" w14:textId="33CA05F5" w:rsidR="00C0286A" w:rsidRPr="003A2BE3" w:rsidRDefault="00C0286A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708659D0" w14:textId="77777777" w:rsidTr="00ED2D82">
        <w:tc>
          <w:tcPr>
            <w:tcW w:w="4199" w:type="pct"/>
            <w:vAlign w:val="center"/>
          </w:tcPr>
          <w:p w14:paraId="25B1E446" w14:textId="7953E54B" w:rsidR="00C0286A" w:rsidRPr="001B0BEA" w:rsidRDefault="00C0286A">
            <w:pPr>
              <w:rPr>
                <w:b/>
              </w:rPr>
            </w:pPr>
            <w:r w:rsidRPr="00ED2D82">
              <w:rPr>
                <w:b/>
              </w:rPr>
              <w:t>13.1.4 Fitout in a Green Star Rated Building</w:t>
            </w:r>
            <w:r>
              <w:br/>
              <w:t>Thermal comfort for the project has been achieved and rated using a Green Star rating tool for the base building.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08601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8F1787" w14:textId="30946774" w:rsidR="00C0286A" w:rsidRDefault="00C0286A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8047C5A" w14:textId="77777777" w:rsidR="001B0BEA" w:rsidRDefault="001B0BEA" w:rsidP="00C0286A">
      <w:pPr>
        <w:pStyle w:val="Criterionsubheading"/>
        <w:numPr>
          <w:ilvl w:val="0"/>
          <w:numId w:val="0"/>
        </w:numPr>
        <w:ind w:left="720" w:hanging="720"/>
      </w:pPr>
    </w:p>
    <w:p w14:paraId="2FC57E18" w14:textId="77777777" w:rsidR="00C0286A" w:rsidRDefault="00C0286A" w:rsidP="00C0286A">
      <w:pPr>
        <w:pStyle w:val="Criterionsubheading"/>
        <w:numPr>
          <w:ilvl w:val="0"/>
          <w:numId w:val="0"/>
        </w:numPr>
        <w:ind w:left="720" w:hanging="720"/>
      </w:pPr>
      <w:r>
        <w:t>13.2 advanced thermal comfort</w:t>
      </w:r>
    </w:p>
    <w:p w14:paraId="75D94CBD" w14:textId="77777777" w:rsidR="00C0286A" w:rsidRDefault="00C0286A" w:rsidP="00C0286A">
      <w:r>
        <w:t xml:space="preserve">Please select the </w:t>
      </w:r>
      <w:r w:rsidRPr="00257AB1">
        <w:t xml:space="preserve">compliance pathway(s) </w:t>
      </w:r>
      <w:r>
        <w:t>used to demonstrate that this criterion has been met: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1B0BEA" w14:paraId="6F0CEC03" w14:textId="77777777" w:rsidTr="00ED2D82">
        <w:tc>
          <w:tcPr>
            <w:tcW w:w="4199" w:type="pct"/>
            <w:vAlign w:val="center"/>
          </w:tcPr>
          <w:p w14:paraId="66019176" w14:textId="534B7B14" w:rsidR="001B0BEA" w:rsidRPr="0004397E" w:rsidRDefault="00F36EBC" w:rsidP="00F36EBC">
            <w:r>
              <w:rPr>
                <w:b/>
              </w:rPr>
              <w:t xml:space="preserve">13.2.1 </w:t>
            </w:r>
            <w:r w:rsidR="001B0BEA" w:rsidRPr="00ED2D82">
              <w:rPr>
                <w:b/>
              </w:rPr>
              <w:t xml:space="preserve">Naturally Ventilated Spaces </w:t>
            </w:r>
            <w:r w:rsidR="001B0BEA">
              <w:br/>
              <w:t>Thermal comfort is demonstrated as being</w:t>
            </w:r>
            <w:r w:rsidR="001B0BEA" w:rsidRPr="0004397E">
              <w:t xml:space="preserve"> within </w:t>
            </w:r>
            <w:r w:rsidR="001B0BEA">
              <w:t>9</w:t>
            </w:r>
            <w:r w:rsidR="001B0BEA" w:rsidRPr="0004397E">
              <w:t xml:space="preserve">0% Acceptability Limit 1 </w:t>
            </w:r>
            <w:r w:rsidR="001B0BEA">
              <w:t xml:space="preserve">of </w:t>
            </w:r>
            <w:r w:rsidR="001B0BEA" w:rsidRPr="0004397E">
              <w:t>ASHRAE 55-20</w:t>
            </w:r>
            <w:r w:rsidR="001B0BEA">
              <w:t>13, in accordance with 13.1.1.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59810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364BF5" w14:textId="77777777" w:rsidR="001B0BEA" w:rsidRPr="003A2BE3" w:rsidRDefault="001B0BEA" w:rsidP="00CB1FF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B0BEA" w14:paraId="54A638C8" w14:textId="77777777" w:rsidTr="00ED2D82">
        <w:tc>
          <w:tcPr>
            <w:tcW w:w="4199" w:type="pct"/>
            <w:vAlign w:val="center"/>
          </w:tcPr>
          <w:p w14:paraId="3DE9BC5B" w14:textId="386EFE18" w:rsidR="001B0BEA" w:rsidRPr="0004397E" w:rsidRDefault="00F36EBC" w:rsidP="001B0BEA">
            <w:r>
              <w:rPr>
                <w:b/>
              </w:rPr>
              <w:t xml:space="preserve">13.2.2 </w:t>
            </w:r>
            <w:r w:rsidR="001B0BEA" w:rsidRPr="00ED2D82">
              <w:rPr>
                <w:b/>
              </w:rPr>
              <w:t>Mechanically Ventilated Spaces</w:t>
            </w:r>
            <w:r w:rsidR="001B0BEA">
              <w:br/>
              <w:t xml:space="preserve">Thermal comfort is demonstrated with a PMV model where </w:t>
            </w:r>
            <w:r w:rsidR="001B0BEA" w:rsidRPr="0004397E">
              <w:t>PMV level</w:t>
            </w:r>
            <w:r w:rsidR="001B0BEA">
              <w:t>s</w:t>
            </w:r>
            <w:r w:rsidR="001B0BEA" w:rsidRPr="0004397E">
              <w:t xml:space="preserve"> between </w:t>
            </w:r>
            <w:r w:rsidR="001B0BEA" w:rsidRPr="0004397E">
              <w:sym w:font="Symbol" w:char="F0B1"/>
            </w:r>
            <w:r w:rsidR="001B0BEA">
              <w:t>0.5</w:t>
            </w:r>
            <w:r w:rsidR="001B0BEA" w:rsidRPr="0004397E">
              <w:t xml:space="preserve"> </w:t>
            </w:r>
            <w:r w:rsidR="001B0BEA">
              <w:t>(</w:t>
            </w:r>
            <w:r w:rsidR="001B0BEA" w:rsidRPr="0004397E">
              <w:t>inclusive</w:t>
            </w:r>
            <w:r w:rsidR="001B0BEA">
              <w:t>) are achieved, in accordance with 13.1.2B.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60502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EBD70F" w14:textId="77777777" w:rsidR="001B0BEA" w:rsidRPr="003A2BE3" w:rsidRDefault="001B0BEA" w:rsidP="00CB1FF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B0BEA" w14:paraId="69494B08" w14:textId="77777777" w:rsidTr="001B0BEA">
        <w:tc>
          <w:tcPr>
            <w:tcW w:w="4199" w:type="pct"/>
            <w:vAlign w:val="center"/>
          </w:tcPr>
          <w:p w14:paraId="5D2546BA" w14:textId="14F92208" w:rsidR="001B0BEA" w:rsidRPr="00ED2D82" w:rsidRDefault="001B0BEA" w:rsidP="00B82C26">
            <w:r>
              <w:rPr>
                <w:b/>
              </w:rPr>
              <w:t>Not Applicable</w:t>
            </w:r>
            <w:r>
              <w:rPr>
                <w:b/>
              </w:rPr>
              <w:br/>
            </w:r>
            <w:r>
              <w:t xml:space="preserve">This project </w:t>
            </w:r>
            <w:r w:rsidR="00B82C26">
              <w:t>type</w:t>
            </w:r>
            <w:r w:rsidR="00BC444D">
              <w:t xml:space="preserve"> is</w:t>
            </w:r>
            <w:r w:rsidR="00B82C26">
              <w:t xml:space="preserve"> </w:t>
            </w:r>
            <w:r>
              <w:t xml:space="preserve">one of those listed in the Submission Guidelines where the ‘Advanced Thermal Comfort’ criterion is made ‘Not Applicable’. 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7521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1741EE" w14:textId="066309FF" w:rsidR="001B0BEA" w:rsidRDefault="001B0BEA" w:rsidP="00CB1FF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FBD4F4F" w14:textId="02A8514C" w:rsidR="001B0BEA" w:rsidRDefault="001B0BEA" w:rsidP="001B0BEA">
      <w:r>
        <w:t xml:space="preserve">Provide a </w:t>
      </w:r>
      <w:r w:rsidR="000D2E3C">
        <w:t xml:space="preserve">general </w:t>
      </w:r>
      <w:r>
        <w:t>description of how the project meets the compliance pathway(s) selected above.</w:t>
      </w:r>
    </w:p>
    <w:p w14:paraId="3C985BAC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01A462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0C27B5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5C1801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11C29E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0004B5" w14:textId="77777777" w:rsidR="005B5D56" w:rsidRDefault="005B5D56" w:rsidP="00ED2D82"/>
    <w:p w14:paraId="135BC9B7" w14:textId="7269B407" w:rsidR="001B0BEA" w:rsidRPr="00F458F8" w:rsidRDefault="001B0BEA" w:rsidP="00ED2D82">
      <w:r>
        <w:t>Complete</w:t>
      </w:r>
      <w:r w:rsidRPr="00105ED1">
        <w:t xml:space="preserve"> </w:t>
      </w:r>
      <w:r>
        <w:t>the relevant section(s) that follow based on the compliance pathway(s)</w:t>
      </w:r>
      <w:r w:rsidR="005B5D56">
        <w:t xml:space="preserve"> selected</w:t>
      </w:r>
      <w:r w:rsidR="00B82C26">
        <w:t>.</w:t>
      </w:r>
    </w:p>
    <w:p w14:paraId="65423B82" w14:textId="08E21EB4" w:rsidR="00B972F3" w:rsidRPr="000E101A" w:rsidRDefault="00D3778D" w:rsidP="00ED2D82">
      <w:pPr>
        <w:pStyle w:val="Criterion"/>
        <w:ind w:left="0" w:firstLine="0"/>
      </w:pPr>
      <w:r>
        <w:lastRenderedPageBreak/>
        <w:t>13.1.1 &amp; 13.2</w:t>
      </w:r>
      <w:r w:rsidR="00450C4A">
        <w:t xml:space="preserve"> </w:t>
      </w:r>
      <w:r w:rsidR="006C7D88">
        <w:t>Natural</w:t>
      </w:r>
      <w:r w:rsidR="001B0BEA">
        <w:t>ly</w:t>
      </w:r>
      <w:r w:rsidR="006C7D88">
        <w:t xml:space="preserve"> ventilat</w:t>
      </w:r>
      <w:r w:rsidR="001B0BEA">
        <w:t>ed Spaces</w:t>
      </w:r>
      <w: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B972F3" w:rsidRPr="003A2BE3" w14:paraId="0723722D" w14:textId="77777777" w:rsidTr="00ED2D82">
        <w:trPr>
          <w:cantSplit/>
        </w:trPr>
        <w:tc>
          <w:tcPr>
            <w:tcW w:w="4199" w:type="pct"/>
            <w:vAlign w:val="center"/>
          </w:tcPr>
          <w:p w14:paraId="38F1CBC9" w14:textId="38D54EEC" w:rsidR="00B972F3" w:rsidRPr="0004397E" w:rsidRDefault="00B972F3" w:rsidP="001B0BEA">
            <w:r>
              <w:t>Thermal comfort</w:t>
            </w:r>
            <w:r w:rsidR="001B0BEA">
              <w:t xml:space="preserve"> conditions</w:t>
            </w:r>
            <w:r>
              <w:t xml:space="preserve"> for the project </w:t>
            </w:r>
            <w:r w:rsidR="001B0BEA">
              <w:t xml:space="preserve">have </w:t>
            </w:r>
            <w:r>
              <w:t>been designed in accordance with ASHRAE Standard 55-20</w:t>
            </w:r>
            <w:r w:rsidR="006C7D88">
              <w:t>13</w:t>
            </w:r>
            <w:r w:rsidR="00B8708E"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23955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23AFFE" w14:textId="530C8986" w:rsidR="00B972F3" w:rsidRPr="003A2BE3" w:rsidRDefault="00790752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B972F3" w:rsidRPr="003A2BE3" w14:paraId="4CFE97A3" w14:textId="77777777" w:rsidTr="00ED2D82">
        <w:trPr>
          <w:cantSplit/>
        </w:trPr>
        <w:tc>
          <w:tcPr>
            <w:tcW w:w="4199" w:type="pct"/>
            <w:vAlign w:val="center"/>
          </w:tcPr>
          <w:p w14:paraId="75DFE616" w14:textId="6269BEB7" w:rsidR="00B972F3" w:rsidRPr="0004397E" w:rsidRDefault="00790752" w:rsidP="00790752">
            <w:r>
              <w:t>T</w:t>
            </w:r>
            <w:r w:rsidR="00B972F3">
              <w:t xml:space="preserve">he project has been </w:t>
            </w:r>
            <w:r>
              <w:t xml:space="preserve">shown </w:t>
            </w:r>
            <w:r w:rsidR="00B972F3">
              <w:t xml:space="preserve">to be within Acceptability Limit 1 of </w:t>
            </w:r>
            <w:r w:rsidR="006C7D88">
              <w:t xml:space="preserve">ASHRAE </w:t>
            </w:r>
            <w:r w:rsidR="00B972F3">
              <w:t>55-20</w:t>
            </w:r>
            <w:r w:rsidR="006C7D88">
              <w:t>13</w:t>
            </w:r>
            <w:r w:rsidR="00B972F3">
              <w:t>, achi</w:t>
            </w:r>
            <w:r w:rsidR="00D4005C">
              <w:t>e</w:t>
            </w:r>
            <w:r w:rsidR="00B972F3">
              <w:t xml:space="preserve">ved during 98% of the year, </w:t>
            </w:r>
            <w:r w:rsidR="006C7D88">
              <w:t xml:space="preserve">for </w:t>
            </w:r>
            <w:r w:rsidR="00B972F3">
              <w:t>the specified hours of occupancy.</w:t>
            </w:r>
          </w:p>
        </w:tc>
        <w:tc>
          <w:tcPr>
            <w:tcW w:w="801" w:type="pct"/>
            <w:vAlign w:val="center"/>
          </w:tcPr>
          <w:p w14:paraId="298ACD9C" w14:textId="77777777" w:rsidR="00B972F3" w:rsidRPr="003A2BE3" w:rsidRDefault="00C939AE" w:rsidP="00ED2D82">
            <w:pPr>
              <w:pStyle w:val="Bluetext"/>
              <w:jc w:val="center"/>
            </w:pPr>
            <w:r>
              <w:t>[</w:t>
            </w:r>
            <w:r w:rsidR="00B972F3">
              <w:t>80% or 90%</w:t>
            </w:r>
            <w:r>
              <w:t>]</w:t>
            </w:r>
          </w:p>
        </w:tc>
      </w:tr>
    </w:tbl>
    <w:p w14:paraId="062B0B28" w14:textId="77777777" w:rsidR="000D2E3C" w:rsidRDefault="000D2E3C" w:rsidP="000D2E3C"/>
    <w:p w14:paraId="1F861A6D" w14:textId="496D6E3E" w:rsidR="000D2E3C" w:rsidRDefault="000D2E3C" w:rsidP="000D2E3C">
      <w:r>
        <w:t>Provide a description of how the project meets the above requirements:</w:t>
      </w:r>
    </w:p>
    <w:p w14:paraId="5A556194" w14:textId="77777777" w:rsidR="00284723" w:rsidRPr="005E3D1E" w:rsidRDefault="00284723" w:rsidP="00284723">
      <w:pPr>
        <w:rPr>
          <w:i/>
          <w:szCs w:val="20"/>
        </w:rPr>
      </w:pPr>
      <w:r w:rsidRPr="005E3D1E">
        <w:rPr>
          <w:i/>
          <w:szCs w:val="20"/>
        </w:rPr>
        <w:t>A summary of the thermal comfort modelling report</w:t>
      </w:r>
      <w:r>
        <w:rPr>
          <w:i/>
          <w:szCs w:val="20"/>
        </w:rPr>
        <w:t>, a producer statement,</w:t>
      </w:r>
      <w:r w:rsidRPr="005E3D1E">
        <w:rPr>
          <w:i/>
          <w:szCs w:val="20"/>
        </w:rPr>
        <w:t xml:space="preserve"> or calculations for the space.</w:t>
      </w:r>
    </w:p>
    <w:p w14:paraId="252367E4" w14:textId="241D2341" w:rsidR="00284723" w:rsidRPr="00284723" w:rsidRDefault="00284723" w:rsidP="000D2E3C">
      <w:pPr>
        <w:rPr>
          <w:i/>
          <w:szCs w:val="20"/>
        </w:rPr>
      </w:pPr>
      <w:r w:rsidRPr="005E3D1E">
        <w:rPr>
          <w:i/>
          <w:szCs w:val="20"/>
        </w:rPr>
        <w:t>A description of how the space meets the acceptability limits as per ASHRAE 55-2013.</w:t>
      </w:r>
    </w:p>
    <w:p w14:paraId="043B6837" w14:textId="0185B4A2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19BBED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4B6AE8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511856" w14:textId="77777777" w:rsidR="000D2E3C" w:rsidRDefault="000D2E3C" w:rsidP="000D2E3C"/>
    <w:p w14:paraId="46B58C14" w14:textId="77777777" w:rsidR="00790752" w:rsidRPr="00F44703" w:rsidRDefault="00790752" w:rsidP="00ED2D8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790752" w14:paraId="75917D39" w14:textId="77777777" w:rsidTr="000654E5">
        <w:tc>
          <w:tcPr>
            <w:tcW w:w="6912" w:type="dxa"/>
            <w:shd w:val="clear" w:color="auto" w:fill="FFE69D"/>
          </w:tcPr>
          <w:p w14:paraId="3DCBAD76" w14:textId="77777777" w:rsidR="00790752" w:rsidRPr="00F44703" w:rsidRDefault="00790752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9CA6BAC" w14:textId="77777777" w:rsidR="00790752" w:rsidRPr="00F44703" w:rsidRDefault="00790752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90752" w14:paraId="468DCA8B" w14:textId="77777777" w:rsidTr="000654E5">
        <w:tc>
          <w:tcPr>
            <w:tcW w:w="6912" w:type="dxa"/>
          </w:tcPr>
          <w:p w14:paraId="697DE871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E4B371B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90752" w14:paraId="3255E307" w14:textId="77777777" w:rsidTr="000654E5">
        <w:tc>
          <w:tcPr>
            <w:tcW w:w="6912" w:type="dxa"/>
          </w:tcPr>
          <w:p w14:paraId="48A01821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0CA7777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D383574" w14:textId="77777777" w:rsidR="00790752" w:rsidRDefault="00790752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426D2016" w14:textId="656A64BE" w:rsidR="00C24461" w:rsidRDefault="00D3778D" w:rsidP="00D3778D">
      <w:pPr>
        <w:pStyle w:val="Criterion"/>
      </w:pPr>
      <w:r>
        <w:lastRenderedPageBreak/>
        <w:t xml:space="preserve">13.1.2A </w:t>
      </w:r>
      <w:r w:rsidR="00C24461" w:rsidRPr="002E5F05">
        <w:t xml:space="preserve">Mechanical </w:t>
      </w:r>
      <w:r w:rsidR="00FF5339" w:rsidRPr="002E5F05">
        <w:t>VENTILATION</w:t>
      </w:r>
      <w:r w:rsidR="00790752">
        <w:t xml:space="preserve"> –</w:t>
      </w:r>
      <w:r w:rsidR="00C24461" w:rsidRPr="002E5F05">
        <w:t xml:space="preserve"> P</w:t>
      </w:r>
      <w:r w:rsidR="00C24461">
        <w:t xml:space="preserve">rescriptive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8330"/>
        <w:gridCol w:w="913"/>
      </w:tblGrid>
      <w:tr w:rsidR="00E312EE" w:rsidRPr="003B32C6" w14:paraId="53E28303" w14:textId="77777777" w:rsidTr="000F539C">
        <w:trPr>
          <w:cantSplit/>
        </w:trPr>
        <w:tc>
          <w:tcPr>
            <w:tcW w:w="4506" w:type="pct"/>
            <w:vAlign w:val="center"/>
          </w:tcPr>
          <w:p w14:paraId="7CC7B100" w14:textId="77777777" w:rsidR="00E312EE" w:rsidRPr="005E3D1E" w:rsidRDefault="00E312EE" w:rsidP="000F539C">
            <w:pPr>
              <w:rPr>
                <w:szCs w:val="20"/>
              </w:rPr>
            </w:pPr>
            <w:r>
              <w:rPr>
                <w:szCs w:val="20"/>
              </w:rPr>
              <w:t xml:space="preserve">The project is located in climate zones 1-3, as identified on the climate zone map in </w:t>
            </w:r>
            <w:r w:rsidRPr="00C7202F">
              <w:rPr>
                <w:szCs w:val="20"/>
              </w:rPr>
              <w:t>H1/VM1 5th edition and H1/VM2 1ST edition.</w:t>
            </w:r>
          </w:p>
        </w:tc>
        <w:tc>
          <w:tcPr>
            <w:tcW w:w="494" w:type="pct"/>
            <w:vAlign w:val="center"/>
          </w:tcPr>
          <w:p w14:paraId="13DE57FF" w14:textId="77777777" w:rsidR="00E312EE" w:rsidRPr="005E3D1E" w:rsidRDefault="0085446A" w:rsidP="000F539C">
            <w:pPr>
              <w:jc w:val="center"/>
              <w:rPr>
                <w:rFonts w:eastAsia="MS Gothic"/>
                <w:szCs w:val="20"/>
              </w:rPr>
            </w:pPr>
            <w:sdt>
              <w:sdtPr>
                <w:rPr>
                  <w:szCs w:val="20"/>
                </w:rPr>
                <w:id w:val="1430315293"/>
              </w:sdtPr>
              <w:sdtEndPr/>
              <w:sdtContent>
                <w:sdt>
                  <w:sdtPr>
                    <w:rPr>
                      <w:szCs w:val="20"/>
                    </w:rPr>
                    <w:id w:val="-19583234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312EE" w:rsidRPr="005E3D1E">
                      <w:rPr>
                        <w:rFonts w:ascii="Segoe UI Symbol" w:eastAsia="MS Gothic" w:hAnsi="Segoe UI Symbol" w:cs="Segoe UI Symbol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4DEC495F" w14:textId="77777777" w:rsidR="00E312EE" w:rsidRDefault="00E312EE" w:rsidP="00D4005C"/>
    <w:p w14:paraId="74F02029" w14:textId="284865C6" w:rsidR="00E312EE" w:rsidRPr="00D4005C" w:rsidRDefault="005B79BD" w:rsidP="00D4005C">
      <w:r>
        <w:t>All of t</w:t>
      </w:r>
      <w:r w:rsidR="00D4005C">
        <w:t>he following conditions have been achieved</w:t>
      </w:r>
      <w:r>
        <w:t xml:space="preserve"> </w:t>
      </w:r>
      <w:r w:rsidRPr="002E5F05">
        <w:rPr>
          <w:color w:val="auto"/>
        </w:rPr>
        <w:t>(for at le</w:t>
      </w:r>
      <w:r>
        <w:rPr>
          <w:color w:val="auto"/>
        </w:rPr>
        <w:t>ast 95% of the nominated area)</w:t>
      </w:r>
      <w:r w:rsidR="00D4005C"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818"/>
        <w:gridCol w:w="1425"/>
      </w:tblGrid>
      <w:tr w:rsidR="00C24461" w:rsidRPr="002E5F05" w14:paraId="698DA2DC" w14:textId="77777777" w:rsidTr="00ED2D82">
        <w:trPr>
          <w:cantSplit/>
        </w:trPr>
        <w:tc>
          <w:tcPr>
            <w:tcW w:w="4229" w:type="pct"/>
          </w:tcPr>
          <w:p w14:paraId="6DF30CC1" w14:textId="387D38DA" w:rsidR="00C24461" w:rsidRPr="002E5F05" w:rsidRDefault="00C24461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 xml:space="preserve">Dry Bulb Temperature in space is controlled to </w:t>
            </w:r>
            <w:r w:rsidR="005B5D56">
              <w:rPr>
                <w:color w:val="auto"/>
              </w:rPr>
              <w:t xml:space="preserve">a </w:t>
            </w:r>
            <w:r w:rsidRPr="002E5F05">
              <w:rPr>
                <w:color w:val="auto"/>
              </w:rPr>
              <w:t xml:space="preserve">minimum </w:t>
            </w:r>
            <w:r>
              <w:rPr>
                <w:color w:val="auto"/>
              </w:rPr>
              <w:t>20°C</w:t>
            </w:r>
            <w:r w:rsidRPr="002E5F05">
              <w:rPr>
                <w:color w:val="auto"/>
              </w:rPr>
              <w:t xml:space="preserve"> </w:t>
            </w:r>
            <w:r w:rsidR="006C7D88">
              <w:rPr>
                <w:color w:val="auto"/>
              </w:rPr>
              <w:t>and</w:t>
            </w:r>
            <w:r w:rsidRPr="002E5F05">
              <w:rPr>
                <w:color w:val="auto"/>
              </w:rPr>
              <w:t xml:space="preserve"> maximum 24°C</w:t>
            </w:r>
            <w:r w:rsidR="00B8708E">
              <w:rPr>
                <w:color w:val="auto"/>
              </w:rPr>
              <w:t>.</w:t>
            </w:r>
          </w:p>
        </w:tc>
        <w:tc>
          <w:tcPr>
            <w:tcW w:w="771" w:type="pct"/>
          </w:tcPr>
          <w:sdt>
            <w:sdtPr>
              <w:rPr>
                <w:rFonts w:ascii="MS Gothic" w:eastAsia="MS Gothic" w:hAnsi="MS Gothic" w:cs="MS Gothic" w:hint="eastAsia"/>
              </w:rPr>
              <w:id w:val="1987518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3D4505" w14:textId="18F27D2A" w:rsidR="00C24461" w:rsidRPr="002E5F05" w:rsidRDefault="000D2E3C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24461" w:rsidRPr="002E5F05" w14:paraId="44BC3BDE" w14:textId="77777777" w:rsidTr="00ED2D82">
        <w:trPr>
          <w:cantSplit/>
        </w:trPr>
        <w:tc>
          <w:tcPr>
            <w:tcW w:w="4229" w:type="pct"/>
          </w:tcPr>
          <w:p w14:paraId="79ADCE26" w14:textId="3DA7CC1A" w:rsidR="00C24461" w:rsidRPr="002E5F05" w:rsidRDefault="00C24461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 xml:space="preserve">Relative humidity </w:t>
            </w:r>
            <w:r w:rsidR="006C7D88">
              <w:rPr>
                <w:color w:val="auto"/>
              </w:rPr>
              <w:t xml:space="preserve">is </w:t>
            </w:r>
            <w:r w:rsidRPr="002E5F05">
              <w:rPr>
                <w:color w:val="auto"/>
              </w:rPr>
              <w:t xml:space="preserve">controlled between </w:t>
            </w:r>
            <w:r>
              <w:rPr>
                <w:color w:val="auto"/>
              </w:rPr>
              <w:t>40%</w:t>
            </w:r>
            <w:r w:rsidRPr="002E5F05">
              <w:rPr>
                <w:color w:val="auto"/>
              </w:rPr>
              <w:t xml:space="preserve"> and </w:t>
            </w:r>
            <w:r>
              <w:rPr>
                <w:color w:val="auto"/>
              </w:rPr>
              <w:t>60%</w:t>
            </w:r>
            <w:r w:rsidR="00B8708E">
              <w:rPr>
                <w:color w:val="auto"/>
              </w:rPr>
              <w:t>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85713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CA8E27" w14:textId="47E9B342" w:rsidR="00C24461" w:rsidRPr="002E5F05" w:rsidRDefault="00E54F27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90752" w:rsidRPr="002E5F05" w14:paraId="414BBA69" w14:textId="77777777" w:rsidTr="00ED2D82">
        <w:trPr>
          <w:cantSplit/>
        </w:trPr>
        <w:tc>
          <w:tcPr>
            <w:tcW w:w="4229" w:type="pct"/>
          </w:tcPr>
          <w:p w14:paraId="2A46D7B3" w14:textId="77777777" w:rsidR="00790752" w:rsidRPr="002E5F05" w:rsidRDefault="00790752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 xml:space="preserve">Air velocity is not more than </w:t>
            </w:r>
            <w:r>
              <w:rPr>
                <w:color w:val="auto"/>
              </w:rPr>
              <w:t>0.2 m/s and</w:t>
            </w:r>
            <w:r w:rsidRPr="002E5F05">
              <w:rPr>
                <w:color w:val="auto"/>
              </w:rPr>
              <w:t xml:space="preserve"> no supply </w:t>
            </w:r>
            <w:r>
              <w:rPr>
                <w:color w:val="auto"/>
              </w:rPr>
              <w:t xml:space="preserve">is </w:t>
            </w:r>
            <w:r w:rsidRPr="002E5F05">
              <w:rPr>
                <w:color w:val="auto"/>
              </w:rPr>
              <w:t>directed at occupants (</w:t>
            </w:r>
            <w:r>
              <w:rPr>
                <w:color w:val="auto"/>
              </w:rPr>
              <w:t>except</w:t>
            </w:r>
            <w:r w:rsidRPr="002E5F05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where </w:t>
            </w:r>
            <w:r w:rsidRPr="002E5F05">
              <w:rPr>
                <w:color w:val="auto"/>
              </w:rPr>
              <w:t>they have direct control over air flow and/or direction)</w:t>
            </w:r>
            <w:r>
              <w:rPr>
                <w:color w:val="auto"/>
              </w:rPr>
              <w:t>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13143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CDB954" w14:textId="77777777" w:rsidR="00790752" w:rsidRPr="002E5F05" w:rsidRDefault="00790752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90752" w:rsidRPr="003A2BE3" w14:paraId="0934B7A9" w14:textId="77777777" w:rsidTr="00ED2D82">
        <w:trPr>
          <w:cantSplit/>
        </w:trPr>
        <w:tc>
          <w:tcPr>
            <w:tcW w:w="4229" w:type="pct"/>
          </w:tcPr>
          <w:p w14:paraId="0FED4DB5" w14:textId="15033478" w:rsidR="00790752" w:rsidRPr="002E5F05" w:rsidRDefault="00790752" w:rsidP="007257C3">
            <w:pPr>
              <w:rPr>
                <w:color w:val="auto"/>
              </w:rPr>
            </w:pPr>
            <w:r>
              <w:t>The system has m</w:t>
            </w:r>
            <w:r w:rsidRPr="00A00B4E">
              <w:t>odulation/turn down c</w:t>
            </w:r>
            <w:r>
              <w:t xml:space="preserve">apability </w:t>
            </w:r>
            <w:r w:rsidR="00BC444D">
              <w:t xml:space="preserve">(i.e. </w:t>
            </w:r>
            <w:r w:rsidRPr="00A00B4E">
              <w:t>the ability to maintain dry bulb temperature and relative humidity at low space loads</w:t>
            </w:r>
            <w:r w:rsidR="00BC444D">
              <w:t>).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61074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CAD406" w14:textId="77777777" w:rsidR="00790752" w:rsidRPr="003A2BE3" w:rsidRDefault="00790752" w:rsidP="0082454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24461" w:rsidRPr="002E5F05" w14:paraId="7AA0176A" w14:textId="77777777" w:rsidTr="00ED2D82">
        <w:trPr>
          <w:cantSplit/>
        </w:trPr>
        <w:tc>
          <w:tcPr>
            <w:tcW w:w="4229" w:type="pct"/>
          </w:tcPr>
          <w:p w14:paraId="04519B5A" w14:textId="2FAC182F" w:rsidR="00C24461" w:rsidRDefault="00C24461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>The HVAC system has separate internal and perimeter zones with independent temperature control</w:t>
            </w:r>
            <w:r w:rsidR="00D4005C">
              <w:rPr>
                <w:color w:val="auto"/>
              </w:rPr>
              <w:t>s</w:t>
            </w:r>
            <w:r w:rsidRPr="002E5F05">
              <w:rPr>
                <w:color w:val="auto"/>
              </w:rPr>
              <w:t xml:space="preserve"> which meet the following maximum zone size requirements</w:t>
            </w:r>
            <w:r>
              <w:rPr>
                <w:color w:val="auto"/>
              </w:rPr>
              <w:t>:</w:t>
            </w:r>
          </w:p>
          <w:p w14:paraId="49C18E28" w14:textId="77777777" w:rsidR="00C24461" w:rsidRPr="002E5F05" w:rsidRDefault="00C24461" w:rsidP="00D10020">
            <w:pPr>
              <w:pStyle w:val="Bullettext"/>
              <w:numPr>
                <w:ilvl w:val="0"/>
                <w:numId w:val="49"/>
              </w:numPr>
            </w:pPr>
            <w:r w:rsidRPr="002E5F05">
              <w:t>75m</w:t>
            </w:r>
            <w:r w:rsidRPr="002E5F05">
              <w:rPr>
                <w:vertAlign w:val="superscript"/>
              </w:rPr>
              <w:t>2</w:t>
            </w:r>
            <w:r w:rsidRPr="002E5F05">
              <w:t xml:space="preserve"> perimeter zones</w:t>
            </w:r>
            <w:r w:rsidR="00B8708E">
              <w:t>;</w:t>
            </w:r>
          </w:p>
          <w:p w14:paraId="217772CB" w14:textId="694DDDAE" w:rsidR="00C24461" w:rsidRPr="002E5F05" w:rsidRDefault="00C24461">
            <w:pPr>
              <w:pStyle w:val="Bullettext"/>
              <w:numPr>
                <w:ilvl w:val="0"/>
                <w:numId w:val="49"/>
              </w:numPr>
            </w:pPr>
            <w:r w:rsidRPr="002E5F05">
              <w:t>120m</w:t>
            </w:r>
            <w:r w:rsidRPr="002E5F05">
              <w:rPr>
                <w:vertAlign w:val="superscript"/>
              </w:rPr>
              <w:t>2</w:t>
            </w:r>
            <w:r w:rsidRPr="002E5F05">
              <w:t xml:space="preserve"> internal zones</w:t>
            </w:r>
            <w:r w:rsidR="00B8708E">
              <w:t xml:space="preserve">; </w:t>
            </w:r>
          </w:p>
          <w:p w14:paraId="2D72FEF7" w14:textId="77777777" w:rsidR="00790752" w:rsidRDefault="00790752">
            <w:pPr>
              <w:pStyle w:val="Bullettext"/>
              <w:numPr>
                <w:ilvl w:val="0"/>
                <w:numId w:val="49"/>
              </w:numPr>
            </w:pPr>
            <w:r w:rsidRPr="002E5F05">
              <w:t xml:space="preserve">The perimeter zones have a maximum depth of </w:t>
            </w:r>
            <w:r>
              <w:t>4m; and</w:t>
            </w:r>
          </w:p>
          <w:p w14:paraId="7E7B9C8D" w14:textId="6B3E4D0D" w:rsidR="00C24461" w:rsidRPr="00790752" w:rsidRDefault="00C24461">
            <w:pPr>
              <w:pStyle w:val="Bullettext"/>
              <w:numPr>
                <w:ilvl w:val="0"/>
                <w:numId w:val="49"/>
              </w:numPr>
            </w:pPr>
            <w:r w:rsidRPr="002E5F05">
              <w:t>No perimeter zone serves more than one orientation unless the second orientation is negligible</w:t>
            </w:r>
            <w:r w:rsidR="00790752">
              <w:t>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44812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31C003" w14:textId="548705A4" w:rsidR="00C24461" w:rsidRPr="002E5F05" w:rsidRDefault="00790752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ED58066" w14:textId="77777777" w:rsidR="000D2E3C" w:rsidRDefault="000D2E3C" w:rsidP="000D2E3C"/>
    <w:p w14:paraId="4A8E86E0" w14:textId="77777777" w:rsidR="005B503E" w:rsidRDefault="000D2E3C" w:rsidP="005B503E">
      <w:r>
        <w:t>Provide a description of how the project meets the above requirements:</w:t>
      </w:r>
      <w:r w:rsidR="005B503E" w:rsidRPr="005B503E">
        <w:t xml:space="preserve"> </w:t>
      </w:r>
    </w:p>
    <w:p w14:paraId="1D4FB9F3" w14:textId="55697A88" w:rsidR="005B503E" w:rsidRPr="005B503E" w:rsidRDefault="005B503E" w:rsidP="005B503E">
      <w:pPr>
        <w:rPr>
          <w:i/>
          <w:iCs/>
        </w:rPr>
      </w:pPr>
      <w:r w:rsidRPr="005B503E">
        <w:rPr>
          <w:i/>
          <w:iCs/>
        </w:rPr>
        <w:t>Details of the HVAC design and performance criteria, referencing any justification, tender drawings and evidence necessary.</w:t>
      </w:r>
    </w:p>
    <w:p w14:paraId="7D1935D3" w14:textId="169D6EA1" w:rsidR="000D2E3C" w:rsidRPr="005B503E" w:rsidRDefault="005B503E" w:rsidP="005B503E">
      <w:pPr>
        <w:rPr>
          <w:i/>
          <w:iCs/>
        </w:rPr>
      </w:pPr>
      <w:r w:rsidRPr="005B503E">
        <w:rPr>
          <w:i/>
          <w:iCs/>
        </w:rPr>
        <w:t>A summary of how each of the above criteria has been met, referencing supporting information.</w:t>
      </w:r>
    </w:p>
    <w:p w14:paraId="6F4DBA28" w14:textId="77777777" w:rsidR="005B503E" w:rsidRDefault="005B503E" w:rsidP="000D2E3C"/>
    <w:p w14:paraId="097FF828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DA8CDA2" w14:textId="77777777" w:rsidR="005B503E" w:rsidRDefault="005B503E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58275C4" w14:textId="77777777" w:rsidR="005B503E" w:rsidRDefault="005B503E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5FCA03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56917F9" w14:textId="77777777" w:rsidR="00790752" w:rsidRPr="00F44703" w:rsidRDefault="00790752" w:rsidP="0079075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790752" w14:paraId="53E2B939" w14:textId="77777777" w:rsidTr="000654E5">
        <w:tc>
          <w:tcPr>
            <w:tcW w:w="6912" w:type="dxa"/>
            <w:shd w:val="clear" w:color="auto" w:fill="FFE69D"/>
          </w:tcPr>
          <w:p w14:paraId="6BC9793B" w14:textId="77777777" w:rsidR="00790752" w:rsidRPr="00F44703" w:rsidRDefault="00790752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B3CBB1B" w14:textId="77777777" w:rsidR="00790752" w:rsidRPr="00F44703" w:rsidRDefault="00790752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90752" w14:paraId="057468A2" w14:textId="77777777" w:rsidTr="000654E5">
        <w:tc>
          <w:tcPr>
            <w:tcW w:w="6912" w:type="dxa"/>
          </w:tcPr>
          <w:p w14:paraId="3BE8A54F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71AAD3A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90752" w14:paraId="7453F3EC" w14:textId="77777777" w:rsidTr="000654E5">
        <w:tc>
          <w:tcPr>
            <w:tcW w:w="6912" w:type="dxa"/>
          </w:tcPr>
          <w:p w14:paraId="5DDECB2B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72512ED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B566D35" w14:textId="70BD0ED3" w:rsidR="00790752" w:rsidRDefault="000D2E3C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 w:rsidRPr="00105ED1" w:rsidDel="000D2E3C">
        <w:rPr>
          <w:szCs w:val="20"/>
        </w:rPr>
        <w:t xml:space="preserve"> </w:t>
      </w:r>
      <w:r w:rsidR="00790752">
        <w:br w:type="page"/>
      </w:r>
    </w:p>
    <w:p w14:paraId="2D968F8D" w14:textId="2877D50F" w:rsidR="002E5F05" w:rsidRDefault="00D3778D" w:rsidP="00D3778D">
      <w:pPr>
        <w:pStyle w:val="Criterion"/>
      </w:pPr>
      <w:r>
        <w:lastRenderedPageBreak/>
        <w:t xml:space="preserve">13.1.2b </w:t>
      </w:r>
      <w:r w:rsidR="00790752">
        <w:t>(&amp;</w:t>
      </w:r>
      <w:r>
        <w:t xml:space="preserve"> 13.2</w:t>
      </w:r>
      <w:r w:rsidR="00790752">
        <w:t>)</w:t>
      </w:r>
      <w:r w:rsidRPr="00105ED1" w:rsidDel="00A7613D">
        <w:t xml:space="preserve"> </w:t>
      </w:r>
      <w:r w:rsidR="005B79BD" w:rsidRPr="002E5F05">
        <w:t>Mechanical Ventilat</w:t>
      </w:r>
      <w:r w:rsidR="000777F9">
        <w:t>ion</w:t>
      </w:r>
      <w:r w:rsidR="00790752">
        <w:t xml:space="preserve"> –</w:t>
      </w:r>
      <w:r w:rsidR="005B79BD" w:rsidRPr="002E5F05">
        <w:t xml:space="preserve"> </w:t>
      </w:r>
      <w:r w:rsidR="005B79BD" w:rsidRPr="005B79BD">
        <w:t>PMV</w:t>
      </w:r>
      <w:r>
        <w:t xml:space="preserve"> </w:t>
      </w:r>
    </w:p>
    <w:p w14:paraId="040DE66C" w14:textId="18356FE0" w:rsidR="00B972F3" w:rsidRDefault="00D4005C" w:rsidP="00D4005C">
      <w:r w:rsidRPr="00D4005C">
        <w:t>Thermal comfort has been calculated, during hours of occupancy for 98% of the year, using metabolic rate</w:t>
      </w:r>
      <w:r w:rsidR="00CE0EDF">
        <w:t>, clothing values</w:t>
      </w:r>
      <w:r w:rsidRPr="00D4005C">
        <w:t xml:space="preserve"> and air velocity </w:t>
      </w:r>
      <w:r w:rsidR="00CE0EDF">
        <w:t>rat</w:t>
      </w:r>
      <w:r w:rsidRPr="00D4005C">
        <w:t xml:space="preserve">es </w:t>
      </w:r>
      <w:r w:rsidR="00875693">
        <w:t xml:space="preserve">as </w:t>
      </w:r>
      <w:r w:rsidR="00CE0EDF">
        <w:t>listed in</w:t>
      </w:r>
      <w:r w:rsidR="00CE0EDF" w:rsidRPr="00D4005C">
        <w:t xml:space="preserve"> </w:t>
      </w:r>
      <w:r w:rsidRPr="00D4005C">
        <w:t>the following table</w:t>
      </w:r>
      <w:r w:rsidR="000D2E3C">
        <w:t>: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415"/>
        <w:gridCol w:w="2796"/>
        <w:gridCol w:w="3969"/>
      </w:tblGrid>
      <w:tr w:rsidR="00B972F3" w14:paraId="4B681697" w14:textId="77777777" w:rsidTr="001E0F96">
        <w:trPr>
          <w:cantSplit/>
          <w:trHeight w:val="473"/>
        </w:trPr>
        <w:tc>
          <w:tcPr>
            <w:tcW w:w="9180" w:type="dxa"/>
            <w:gridSpan w:val="3"/>
          </w:tcPr>
          <w:p w14:paraId="244D7AAD" w14:textId="72C5016E" w:rsidR="00B972F3" w:rsidRDefault="00495042" w:rsidP="00ED2D82">
            <w:pPr>
              <w:rPr>
                <w:rStyle w:val="Strong"/>
              </w:rPr>
            </w:pPr>
            <w:r w:rsidRPr="00B972F3">
              <w:rPr>
                <w:rStyle w:val="Strong"/>
              </w:rPr>
              <w:t>Modelling Inputs</w:t>
            </w:r>
          </w:p>
        </w:tc>
      </w:tr>
      <w:tr w:rsidR="000D2E3C" w14:paraId="30664A20" w14:textId="77777777" w:rsidTr="00ED2D82">
        <w:trPr>
          <w:cantSplit/>
          <w:trHeight w:val="473"/>
        </w:trPr>
        <w:tc>
          <w:tcPr>
            <w:tcW w:w="2415" w:type="dxa"/>
          </w:tcPr>
          <w:p w14:paraId="332BCB24" w14:textId="148D272B" w:rsidR="000D2E3C" w:rsidRPr="00ED2D82" w:rsidRDefault="000D2E3C" w:rsidP="00495042">
            <w:pPr>
              <w:rPr>
                <w:rStyle w:val="Strong"/>
                <w:b w:val="0"/>
              </w:rPr>
            </w:pPr>
            <w:r w:rsidRPr="00ED2D82">
              <w:rPr>
                <w:rStyle w:val="Strong"/>
                <w:b w:val="0"/>
              </w:rPr>
              <w:t>The Standard used:</w:t>
            </w:r>
            <w:r w:rsidRPr="004950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65" w:type="dxa"/>
            <w:gridSpan w:val="2"/>
          </w:tcPr>
          <w:p w14:paraId="73376D3A" w14:textId="388BB625" w:rsidR="000D2E3C" w:rsidRPr="00B972F3" w:rsidRDefault="000D2E3C" w:rsidP="00ED2D82">
            <w:pPr>
              <w:pStyle w:val="Bluetext"/>
              <w:rPr>
                <w:rStyle w:val="Strong"/>
                <w:bCs w:val="0"/>
                <w:caps/>
                <w:color w:val="000000"/>
              </w:rPr>
            </w:pPr>
            <w:r>
              <w:t>[</w:t>
            </w:r>
            <w:r w:rsidRPr="00F458F8">
              <w:t>ISO</w:t>
            </w:r>
            <w:r>
              <w:t xml:space="preserve"> </w:t>
            </w:r>
            <w:r w:rsidRPr="00F458F8">
              <w:t>7730-2005</w:t>
            </w:r>
            <w:r>
              <w:t xml:space="preserve"> or </w:t>
            </w:r>
            <w:r w:rsidRPr="00F458F8">
              <w:t>ASHRAE 55-2013</w:t>
            </w:r>
            <w:r>
              <w:t>]</w:t>
            </w:r>
          </w:p>
        </w:tc>
      </w:tr>
      <w:tr w:rsidR="002E5F05" w14:paraId="3D83BD50" w14:textId="77777777" w:rsidTr="00ED2D82">
        <w:trPr>
          <w:cantSplit/>
          <w:trHeight w:val="473"/>
        </w:trPr>
        <w:tc>
          <w:tcPr>
            <w:tcW w:w="2415" w:type="dxa"/>
            <w:shd w:val="clear" w:color="auto" w:fill="FFE69E" w:themeFill="text1" w:themeFillTint="66"/>
            <w:hideMark/>
          </w:tcPr>
          <w:p w14:paraId="5F36716F" w14:textId="19C772D9" w:rsidR="002E5F05" w:rsidRPr="002E5F05" w:rsidRDefault="002E5F05" w:rsidP="00ED2D82">
            <w:pPr>
              <w:pStyle w:val="Criterionsubheading"/>
              <w:numPr>
                <w:ilvl w:val="0"/>
                <w:numId w:val="0"/>
              </w:numPr>
              <w:ind w:left="720" w:hanging="720"/>
              <w:rPr>
                <w:rStyle w:val="Strong"/>
                <w:rFonts w:eastAsia="Arial"/>
                <w:caps w:val="0"/>
                <w:noProof w:val="0"/>
                <w:color w:val="000000"/>
                <w:sz w:val="20"/>
                <w:szCs w:val="22"/>
              </w:rPr>
            </w:pPr>
            <w:r w:rsidRPr="002E5F05">
              <w:rPr>
                <w:rStyle w:val="Strong"/>
                <w:caps w:val="0"/>
                <w:color w:val="000000"/>
                <w:sz w:val="20"/>
              </w:rPr>
              <w:t xml:space="preserve">Modelling </w:t>
            </w:r>
            <w:r w:rsidR="000D2E3C" w:rsidRPr="002E5F05">
              <w:rPr>
                <w:rStyle w:val="Strong"/>
                <w:caps w:val="0"/>
                <w:color w:val="000000"/>
                <w:sz w:val="20"/>
              </w:rPr>
              <w:t>Variable</w:t>
            </w:r>
          </w:p>
        </w:tc>
        <w:tc>
          <w:tcPr>
            <w:tcW w:w="2796" w:type="dxa"/>
            <w:shd w:val="clear" w:color="auto" w:fill="FFE69E" w:themeFill="text1" w:themeFillTint="66"/>
            <w:hideMark/>
          </w:tcPr>
          <w:p w14:paraId="46AA97ED" w14:textId="7E8CAD14" w:rsidR="002E5F05" w:rsidRPr="002E5F05" w:rsidRDefault="002E5F05" w:rsidP="00ED2D82">
            <w:pPr>
              <w:pStyle w:val="Criterionsubheading"/>
              <w:numPr>
                <w:ilvl w:val="0"/>
                <w:numId w:val="0"/>
              </w:numPr>
              <w:ind w:left="720" w:hanging="720"/>
              <w:rPr>
                <w:rStyle w:val="Strong"/>
                <w:caps w:val="0"/>
                <w:color w:val="000000"/>
                <w:sz w:val="20"/>
              </w:rPr>
            </w:pPr>
            <w:r w:rsidRPr="002E5F05">
              <w:rPr>
                <w:rStyle w:val="Strong"/>
                <w:caps w:val="0"/>
                <w:color w:val="000000"/>
                <w:sz w:val="20"/>
              </w:rPr>
              <w:t xml:space="preserve">Information </w:t>
            </w:r>
            <w:r w:rsidR="000D2E3C" w:rsidRPr="002E5F05">
              <w:rPr>
                <w:rStyle w:val="Strong"/>
                <w:caps w:val="0"/>
                <w:color w:val="000000"/>
                <w:sz w:val="20"/>
              </w:rPr>
              <w:t>Source</w:t>
            </w:r>
          </w:p>
        </w:tc>
        <w:tc>
          <w:tcPr>
            <w:tcW w:w="3969" w:type="dxa"/>
            <w:shd w:val="clear" w:color="auto" w:fill="FFE69E" w:themeFill="text1" w:themeFillTint="66"/>
            <w:hideMark/>
          </w:tcPr>
          <w:p w14:paraId="19932875" w14:textId="77777777" w:rsidR="002E5F05" w:rsidRPr="002E5F05" w:rsidRDefault="002E5F05" w:rsidP="00ED2D82">
            <w:pPr>
              <w:pStyle w:val="Criterionsubheading"/>
              <w:numPr>
                <w:ilvl w:val="0"/>
                <w:numId w:val="0"/>
              </w:numPr>
              <w:ind w:left="720" w:hanging="720"/>
              <w:rPr>
                <w:rStyle w:val="Strong"/>
                <w:caps w:val="0"/>
                <w:color w:val="000000"/>
                <w:sz w:val="20"/>
              </w:rPr>
            </w:pPr>
            <w:r>
              <w:rPr>
                <w:rStyle w:val="Strong"/>
                <w:caps w:val="0"/>
                <w:color w:val="000000"/>
                <w:sz w:val="20"/>
              </w:rPr>
              <w:t>Areas Applied</w:t>
            </w:r>
          </w:p>
        </w:tc>
      </w:tr>
      <w:tr w:rsidR="002E5F05" w14:paraId="13B682C8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0202715F" w14:textId="77777777" w:rsidR="002E5F05" w:rsidRPr="002E5F05" w:rsidRDefault="002E5F05" w:rsidP="00495042">
            <w:r w:rsidRPr="002E5F05">
              <w:t>Hours of Occupancy</w:t>
            </w:r>
          </w:p>
        </w:tc>
        <w:tc>
          <w:tcPr>
            <w:tcW w:w="2796" w:type="dxa"/>
            <w:vAlign w:val="center"/>
          </w:tcPr>
          <w:p w14:paraId="32C3EBAE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1354576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2E5F05" w14:paraId="4D1E2F8E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5BC3EE00" w14:textId="77777777" w:rsidR="002E5F05" w:rsidRPr="002E5F05" w:rsidRDefault="002E5F05" w:rsidP="00495042">
            <w:r w:rsidRPr="002E5F05">
              <w:t>Clothing value (CLO)</w:t>
            </w:r>
          </w:p>
        </w:tc>
        <w:tc>
          <w:tcPr>
            <w:tcW w:w="2796" w:type="dxa"/>
            <w:vAlign w:val="center"/>
          </w:tcPr>
          <w:p w14:paraId="068E4A73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BCAC617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2E5F05" w14:paraId="21747946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1A133434" w14:textId="77777777" w:rsidR="002E5F05" w:rsidRPr="002E5F05" w:rsidRDefault="002E5F05" w:rsidP="00495042">
            <w:r w:rsidRPr="002E5F05">
              <w:t>Metabolic rate (MET)</w:t>
            </w:r>
          </w:p>
        </w:tc>
        <w:tc>
          <w:tcPr>
            <w:tcW w:w="2796" w:type="dxa"/>
            <w:vAlign w:val="center"/>
          </w:tcPr>
          <w:p w14:paraId="6DC66BA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01CF1C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2E5F05" w14:paraId="45901598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0C5D3066" w14:textId="77777777" w:rsidR="002E5F05" w:rsidRPr="002E5F05" w:rsidRDefault="002E5F05" w:rsidP="00495042">
            <w:r w:rsidRPr="002E5F05">
              <w:t>Air velocity rate</w:t>
            </w:r>
          </w:p>
        </w:tc>
        <w:tc>
          <w:tcPr>
            <w:tcW w:w="2796" w:type="dxa"/>
            <w:vAlign w:val="center"/>
          </w:tcPr>
          <w:p w14:paraId="6E1674D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E8D80B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</w:tbl>
    <w:p w14:paraId="439940B6" w14:textId="77777777" w:rsidR="00FC4E79" w:rsidRDefault="00FC4E79" w:rsidP="00D4005C"/>
    <w:tbl>
      <w:tblPr>
        <w:tblStyle w:val="Style1"/>
        <w:tblW w:w="9243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915"/>
        <w:gridCol w:w="1605"/>
        <w:gridCol w:w="1765"/>
        <w:gridCol w:w="1904"/>
        <w:gridCol w:w="2054"/>
      </w:tblGrid>
      <w:tr w:rsidR="00B972F3" w14:paraId="622C0B9E" w14:textId="77777777" w:rsidTr="001E0F96">
        <w:trPr>
          <w:cantSplit/>
          <w:trHeight w:val="473"/>
        </w:trPr>
        <w:tc>
          <w:tcPr>
            <w:tcW w:w="9243" w:type="dxa"/>
            <w:gridSpan w:val="5"/>
          </w:tcPr>
          <w:p w14:paraId="69544D72" w14:textId="10A3BD7D" w:rsidR="00B972F3" w:rsidRPr="00FC4E79" w:rsidRDefault="000D2E3C" w:rsidP="00ED2D82">
            <w:pPr>
              <w:pStyle w:val="Heading3"/>
              <w:numPr>
                <w:ilvl w:val="0"/>
                <w:numId w:val="0"/>
              </w:numPr>
              <w:spacing w:before="120"/>
              <w:rPr>
                <w:rStyle w:val="Strong"/>
                <w:bCs/>
                <w:caps w:val="0"/>
                <w:color w:val="000000"/>
                <w:sz w:val="20"/>
                <w:szCs w:val="22"/>
              </w:rPr>
            </w:pPr>
            <w:r w:rsidRPr="00B972F3">
              <w:rPr>
                <w:rStyle w:val="Strong"/>
                <w:caps w:val="0"/>
                <w:color w:val="000000"/>
                <w:sz w:val="20"/>
              </w:rPr>
              <w:t xml:space="preserve">Calculating </w:t>
            </w:r>
            <w:r>
              <w:rPr>
                <w:rStyle w:val="Strong"/>
                <w:caps w:val="0"/>
                <w:color w:val="000000"/>
                <w:sz w:val="20"/>
              </w:rPr>
              <w:t>Percentage Compliance</w:t>
            </w:r>
            <w:r w:rsidRPr="00B972F3">
              <w:rPr>
                <w:rStyle w:val="Strong"/>
                <w:caps w:val="0"/>
                <w:color w:val="000000"/>
                <w:sz w:val="20"/>
              </w:rPr>
              <w:t xml:space="preserve"> For Mech</w:t>
            </w:r>
            <w:r>
              <w:rPr>
                <w:rStyle w:val="Strong"/>
                <w:caps w:val="0"/>
                <w:color w:val="000000"/>
                <w:sz w:val="20"/>
              </w:rPr>
              <w:t>a</w:t>
            </w:r>
            <w:r w:rsidRPr="00B972F3">
              <w:rPr>
                <w:rStyle w:val="Strong"/>
                <w:caps w:val="0"/>
                <w:color w:val="000000"/>
                <w:sz w:val="20"/>
              </w:rPr>
              <w:t>nically Ventilated Air-Conditioned Spaces</w:t>
            </w:r>
          </w:p>
        </w:tc>
      </w:tr>
      <w:tr w:rsidR="00FC4E79" w14:paraId="52D8CF7F" w14:textId="77777777" w:rsidTr="00ED2D82">
        <w:trPr>
          <w:cantSplit/>
          <w:trHeight w:val="473"/>
        </w:trPr>
        <w:tc>
          <w:tcPr>
            <w:tcW w:w="1915" w:type="dxa"/>
            <w:shd w:val="clear" w:color="auto" w:fill="FFE69E" w:themeFill="text1" w:themeFillTint="66"/>
            <w:vAlign w:val="center"/>
            <w:hideMark/>
          </w:tcPr>
          <w:p w14:paraId="4EC69A3E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>Floor</w:t>
            </w:r>
          </w:p>
        </w:tc>
        <w:tc>
          <w:tcPr>
            <w:tcW w:w="1605" w:type="dxa"/>
            <w:shd w:val="clear" w:color="auto" w:fill="FFE69E" w:themeFill="text1" w:themeFillTint="66"/>
            <w:vAlign w:val="center"/>
            <w:hideMark/>
          </w:tcPr>
          <w:p w14:paraId="3418214E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>Zone</w:t>
            </w:r>
          </w:p>
        </w:tc>
        <w:tc>
          <w:tcPr>
            <w:tcW w:w="1765" w:type="dxa"/>
            <w:shd w:val="clear" w:color="auto" w:fill="FFE69E" w:themeFill="text1" w:themeFillTint="66"/>
            <w:vAlign w:val="center"/>
          </w:tcPr>
          <w:p w14:paraId="1CC26C94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>Total Area</w:t>
            </w:r>
          </w:p>
        </w:tc>
        <w:tc>
          <w:tcPr>
            <w:tcW w:w="1904" w:type="dxa"/>
            <w:shd w:val="clear" w:color="auto" w:fill="FFE69E" w:themeFill="text1" w:themeFillTint="66"/>
            <w:vAlign w:val="center"/>
            <w:hideMark/>
          </w:tcPr>
          <w:p w14:paraId="69CC28EE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>
              <w:rPr>
                <w:rStyle w:val="Strong"/>
              </w:rPr>
              <w:t>PMV</w:t>
            </w:r>
          </w:p>
        </w:tc>
        <w:tc>
          <w:tcPr>
            <w:tcW w:w="2054" w:type="dxa"/>
            <w:shd w:val="clear" w:color="auto" w:fill="FFE69E" w:themeFill="text1" w:themeFillTint="66"/>
            <w:vAlign w:val="center"/>
            <w:hideMark/>
          </w:tcPr>
          <w:p w14:paraId="584B1105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 xml:space="preserve">Percentage of occupied hours with </w:t>
            </w:r>
            <w:r>
              <w:rPr>
                <w:rStyle w:val="Strong"/>
              </w:rPr>
              <w:t>specified PMV</w:t>
            </w:r>
            <w:r w:rsidRPr="00FC4E79">
              <w:rPr>
                <w:rStyle w:val="Strong"/>
              </w:rPr>
              <w:t xml:space="preserve"> </w:t>
            </w:r>
          </w:p>
        </w:tc>
      </w:tr>
      <w:tr w:rsidR="00FC4E79" w14:paraId="354260D3" w14:textId="77777777" w:rsidTr="00ED2D82">
        <w:trPr>
          <w:cantSplit/>
          <w:trHeight w:val="454"/>
        </w:trPr>
        <w:tc>
          <w:tcPr>
            <w:tcW w:w="1915" w:type="dxa"/>
            <w:vAlign w:val="center"/>
          </w:tcPr>
          <w:p w14:paraId="629D1D71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407F5DE1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714154CE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725F5B65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4F421592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FC4E79" w14:paraId="0D335B6A" w14:textId="77777777" w:rsidTr="00ED2D82">
        <w:trPr>
          <w:cantSplit/>
          <w:trHeight w:val="454"/>
        </w:trPr>
        <w:tc>
          <w:tcPr>
            <w:tcW w:w="1915" w:type="dxa"/>
            <w:vAlign w:val="center"/>
          </w:tcPr>
          <w:p w14:paraId="4E894FE0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04CA1A52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58607C60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08905EBF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258F8022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FC4E79" w14:paraId="7971D013" w14:textId="77777777" w:rsidTr="00ED2D82">
        <w:trPr>
          <w:cantSplit/>
          <w:trHeight w:val="454"/>
        </w:trPr>
        <w:tc>
          <w:tcPr>
            <w:tcW w:w="1915" w:type="dxa"/>
            <w:vAlign w:val="center"/>
          </w:tcPr>
          <w:p w14:paraId="0646BACB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6278A395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492880EA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31E67F87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72B734CF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</w:tbl>
    <w:p w14:paraId="0A6FB8DA" w14:textId="77777777" w:rsidR="00ED2D82" w:rsidRPr="00773CB0" w:rsidRDefault="00ED2D82" w:rsidP="00ED2D82">
      <w:r w:rsidRPr="00773CB0">
        <w:t>Note: Project teams may add more rows as required or use an attachment to display this information.</w:t>
      </w:r>
    </w:p>
    <w:p w14:paraId="396B7672" w14:textId="77777777" w:rsidR="0088548C" w:rsidRDefault="0088548C" w:rsidP="0088548C">
      <w:pPr>
        <w:rPr>
          <w:szCs w:val="20"/>
        </w:rPr>
      </w:pPr>
    </w:p>
    <w:p w14:paraId="3AC93DD6" w14:textId="11F9DBA1" w:rsidR="0088548C" w:rsidRDefault="0088548C" w:rsidP="0088548C">
      <w:pPr>
        <w:rPr>
          <w:szCs w:val="20"/>
        </w:rPr>
      </w:pPr>
      <w:r>
        <w:rPr>
          <w:szCs w:val="20"/>
        </w:rPr>
        <w:t xml:space="preserve">Evidence provided </w:t>
      </w:r>
      <w:r w:rsidRPr="00CF5EF3">
        <w:rPr>
          <w:szCs w:val="20"/>
        </w:rPr>
        <w:t>to demonstrate the compliance: </w:t>
      </w:r>
    </w:p>
    <w:tbl>
      <w:tblPr>
        <w:tblW w:w="90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4"/>
        <w:gridCol w:w="883"/>
      </w:tblGrid>
      <w:tr w:rsidR="0088548C" w:rsidRPr="005E3D1E" w14:paraId="0492C4DC" w14:textId="77777777" w:rsidTr="000F539C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5560AFD" w14:textId="77777777" w:rsidR="0088548C" w:rsidRPr="005E32E2" w:rsidRDefault="0088548C" w:rsidP="000F539C">
            <w:pPr>
              <w:spacing w:after="0" w:line="240" w:lineRule="auto"/>
              <w:textAlignment w:val="baseline"/>
              <w:rPr>
                <w:szCs w:val="20"/>
              </w:rPr>
            </w:pPr>
            <w:r w:rsidRPr="00CF5EF3">
              <w:rPr>
                <w:szCs w:val="20"/>
              </w:rPr>
              <w:t>A Producer Statement signed by an Accredited Energy Modeller OR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0F07A5A" w14:textId="77777777" w:rsidR="0088548C" w:rsidRPr="005E32E2" w:rsidRDefault="0085446A" w:rsidP="000F539C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szCs w:val="20"/>
              </w:rPr>
            </w:pPr>
            <w:sdt>
              <w:sdtPr>
                <w:rPr>
                  <w:rFonts w:ascii="Segoe UI Symbol" w:eastAsia="Times New Roman" w:hAnsi="Segoe UI Symbol" w:cs="Times New Roman"/>
                  <w:szCs w:val="20"/>
                </w:rPr>
                <w:id w:val="-164785964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szCs w:val="20"/>
                    </w:rPr>
                    <w:id w:val="21238726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8548C">
                      <w:rPr>
                        <w:rFonts w:ascii="MS Gothic" w:eastAsia="MS Gothic" w:hAnsi="MS Gothic" w:cs="Times New Roman" w:hint="eastAsia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8548C" w:rsidRPr="005E3D1E" w14:paraId="344EFAEC" w14:textId="77777777" w:rsidTr="000F539C">
        <w:tc>
          <w:tcPr>
            <w:tcW w:w="8144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0D96F08F" w14:textId="77777777" w:rsidR="0088548C" w:rsidRPr="005E32E2" w:rsidRDefault="0088548C" w:rsidP="000F539C">
            <w:pPr>
              <w:spacing w:after="0" w:line="240" w:lineRule="auto"/>
              <w:textAlignment w:val="baseline"/>
              <w:rPr>
                <w:szCs w:val="20"/>
              </w:rPr>
            </w:pPr>
            <w:r w:rsidRPr="00CF5EF3">
              <w:rPr>
                <w:szCs w:val="20"/>
              </w:rPr>
              <w:t>A modelling report </w:t>
            </w:r>
          </w:p>
        </w:tc>
        <w:tc>
          <w:tcPr>
            <w:tcW w:w="883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297601C" w14:textId="77777777" w:rsidR="0088548C" w:rsidRPr="005E32E2" w:rsidRDefault="0085446A" w:rsidP="000F539C">
            <w:pPr>
              <w:spacing w:after="0" w:line="240" w:lineRule="auto"/>
              <w:jc w:val="center"/>
              <w:textAlignment w:val="baseline"/>
              <w:rPr>
                <w:rFonts w:ascii="Segoe UI Symbol" w:eastAsia="Times New Roman" w:hAnsi="Segoe UI Symbol" w:cs="Times New Roman"/>
                <w:szCs w:val="20"/>
              </w:rPr>
            </w:pPr>
            <w:sdt>
              <w:sdtPr>
                <w:rPr>
                  <w:rFonts w:ascii="Segoe UI Symbol" w:eastAsia="Times New Roman" w:hAnsi="Segoe UI Symbol" w:cs="Times New Roman"/>
                  <w:szCs w:val="20"/>
                </w:rPr>
                <w:id w:val="1627190675"/>
              </w:sdtPr>
              <w:sdtEndPr/>
              <w:sdtContent>
                <w:sdt>
                  <w:sdtPr>
                    <w:rPr>
                      <w:rFonts w:ascii="Segoe UI Symbol" w:eastAsia="Times New Roman" w:hAnsi="Segoe UI Symbol" w:cs="Times New Roman"/>
                      <w:szCs w:val="20"/>
                    </w:rPr>
                    <w:id w:val="20348460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8548C">
                      <w:rPr>
                        <w:rFonts w:ascii="MS Gothic" w:eastAsia="MS Gothic" w:hAnsi="MS Gothic" w:cs="Times New Roman" w:hint="eastAsia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205090C8" w14:textId="77777777" w:rsidR="00495042" w:rsidRDefault="00495042" w:rsidP="000D2E3C"/>
    <w:p w14:paraId="0B5E39B7" w14:textId="77777777" w:rsidR="000D2E3C" w:rsidRDefault="000D2E3C" w:rsidP="000D2E3C">
      <w:r>
        <w:t>Provide a description of how the project meets the above requirements:</w:t>
      </w:r>
    </w:p>
    <w:p w14:paraId="0A48583F" w14:textId="77777777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A summary of the thermal comfort calculations for the project design and demonstrating that the PMV targets are achieved.</w:t>
      </w:r>
    </w:p>
    <w:p w14:paraId="146E2475" w14:textId="77777777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A description of the methodology, weather data, and software package used for determining the thermal comfort levels.</w:t>
      </w:r>
    </w:p>
    <w:p w14:paraId="60795F7D" w14:textId="67B5FC38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A description of the HVAC system, including details of temperature, humidity, air rates, infiltration rates, control and zoning strategy.</w:t>
      </w:r>
    </w:p>
    <w:p w14:paraId="2B512716" w14:textId="77777777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The internal loads used, the usage profiles, the clothing, metabolic rate, and air movement values used, and relevant characteristics of building materials (including U-values).</w:t>
      </w:r>
    </w:p>
    <w:p w14:paraId="7FFDFAAC" w14:textId="63554750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 w:rsidRPr="000D2E3C">
        <w:rPr>
          <w:rFonts w:cs="Times New Roman"/>
        </w:rPr>
        <w:lastRenderedPageBreak/>
        <w:t>A summary of the hourly thermal comfort results, mean radiant temperatures, air temperatures and humidity for each zone. The summary must include a tabulation of the hours where the system is within the designed range, and the hours where this is exceeded.</w:t>
      </w:r>
    </w:p>
    <w:p w14:paraId="4D868BA6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D71570" w14:textId="77777777" w:rsidR="000D2E3C" w:rsidRDefault="000D2E3C" w:rsidP="00D4005C">
      <w:pPr>
        <w:pStyle w:val="Bluetext"/>
        <w:tabs>
          <w:tab w:val="left" w:pos="3408"/>
        </w:tabs>
        <w:spacing w:before="240" w:after="240"/>
        <w:rPr>
          <w:szCs w:val="20"/>
        </w:rPr>
      </w:pPr>
    </w:p>
    <w:p w14:paraId="5388EC04" w14:textId="77777777" w:rsidR="005B5D56" w:rsidRPr="00F44703" w:rsidRDefault="005B5D56" w:rsidP="00ED2D8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B5D56" w14:paraId="3ED81CDF" w14:textId="77777777" w:rsidTr="000654E5">
        <w:tc>
          <w:tcPr>
            <w:tcW w:w="6912" w:type="dxa"/>
            <w:shd w:val="clear" w:color="auto" w:fill="FFE69D"/>
          </w:tcPr>
          <w:p w14:paraId="46D33403" w14:textId="77777777" w:rsidR="005B5D56" w:rsidRPr="00F44703" w:rsidRDefault="005B5D56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F7F39C6" w14:textId="77777777" w:rsidR="005B5D56" w:rsidRPr="00F44703" w:rsidRDefault="005B5D56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B5D56" w14:paraId="06BE488C" w14:textId="77777777" w:rsidTr="000654E5">
        <w:tc>
          <w:tcPr>
            <w:tcW w:w="6912" w:type="dxa"/>
          </w:tcPr>
          <w:p w14:paraId="03D87CD8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33A182D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B5D56" w14:paraId="2DB257DB" w14:textId="77777777" w:rsidTr="000654E5">
        <w:tc>
          <w:tcPr>
            <w:tcW w:w="6912" w:type="dxa"/>
          </w:tcPr>
          <w:p w14:paraId="4CF1E04D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636C1B6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2094903" w14:textId="77777777" w:rsidR="005B5D56" w:rsidRDefault="005B5D56" w:rsidP="00D3778D">
      <w:pPr>
        <w:pStyle w:val="Criterion"/>
      </w:pPr>
    </w:p>
    <w:p w14:paraId="5DB4173C" w14:textId="77777777" w:rsidR="005B5D56" w:rsidRDefault="005B5D56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0507D427" w14:textId="43A56ECE" w:rsidR="0007541A" w:rsidRDefault="00D3778D" w:rsidP="00D3778D">
      <w:pPr>
        <w:pStyle w:val="Criterion"/>
      </w:pPr>
      <w:r>
        <w:lastRenderedPageBreak/>
        <w:t xml:space="preserve">13.1.3 </w:t>
      </w:r>
      <w:r w:rsidR="0007541A">
        <w:t>Small Fitouts</w:t>
      </w:r>
      <w:r w:rsidR="00CE0EDF">
        <w:t xml:space="preserve"> </w:t>
      </w:r>
    </w:p>
    <w:p w14:paraId="186298F0" w14:textId="77777777" w:rsidR="00875693" w:rsidRDefault="00875693" w:rsidP="00F458F8">
      <w:r>
        <w:t xml:space="preserve">All of the following conditions have been achieved in the fitout </w:t>
      </w:r>
      <w:r w:rsidRPr="002E5F05">
        <w:rPr>
          <w:color w:val="auto"/>
        </w:rPr>
        <w:t>(for at le</w:t>
      </w:r>
      <w:r>
        <w:rPr>
          <w:color w:val="auto"/>
        </w:rPr>
        <w:t>ast 95% of the nominated area)</w:t>
      </w:r>
      <w: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905"/>
        <w:gridCol w:w="1338"/>
      </w:tblGrid>
      <w:tr w:rsidR="00875693" w:rsidRPr="0007541A" w14:paraId="0A48CAF8" w14:textId="77777777" w:rsidTr="00ED2D82">
        <w:tc>
          <w:tcPr>
            <w:tcW w:w="4276" w:type="pct"/>
          </w:tcPr>
          <w:p w14:paraId="1991EE94" w14:textId="266D903B" w:rsidR="00875693" w:rsidRPr="005B5D56" w:rsidRDefault="005B5D56" w:rsidP="005B5D56">
            <w:r>
              <w:t>The f</w:t>
            </w:r>
            <w:r w:rsidR="00875693">
              <w:t>itout</w:t>
            </w:r>
            <w:r>
              <w:t>’s</w:t>
            </w:r>
            <w:r w:rsidR="00875693">
              <w:t xml:space="preserve"> </w:t>
            </w:r>
            <w:r w:rsidR="00450C4A">
              <w:t>GFA</w:t>
            </w:r>
            <w:r w:rsidR="00875693">
              <w:t xml:space="preserve"> is less than 500m</w:t>
            </w:r>
            <w:r w:rsidR="00875693" w:rsidRPr="00F458F8">
              <w:rPr>
                <w:vertAlign w:val="superscript"/>
              </w:rPr>
              <w:t>2</w:t>
            </w:r>
            <w:r>
              <w:t>.</w:t>
            </w:r>
          </w:p>
        </w:tc>
        <w:sdt>
          <w:sdtPr>
            <w:id w:val="-167244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0E7A70DF" w14:textId="77777777" w:rsidR="00875693" w:rsidRDefault="00875693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5CEF3283" w14:textId="77777777" w:rsidTr="00ED2D82">
        <w:tc>
          <w:tcPr>
            <w:tcW w:w="4276" w:type="pct"/>
          </w:tcPr>
          <w:p w14:paraId="259F492A" w14:textId="01882B98" w:rsidR="0007541A" w:rsidRPr="0007541A" w:rsidRDefault="0007541A" w:rsidP="0007541A">
            <w:r w:rsidRPr="00333D58">
              <w:t xml:space="preserve">Dry Bulb Temperature in the space is controlled </w:t>
            </w:r>
            <w:r w:rsidR="000777F9">
              <w:t>between</w:t>
            </w:r>
            <w:r w:rsidRPr="00333D58">
              <w:t xml:space="preserve"> 20°C </w:t>
            </w:r>
            <w:r w:rsidR="00875693">
              <w:t>and</w:t>
            </w:r>
            <w:r w:rsidRPr="00333D58">
              <w:t xml:space="preserve"> 24°C</w:t>
            </w:r>
            <w:r w:rsidR="005B5D56">
              <w:t>.</w:t>
            </w:r>
          </w:p>
        </w:tc>
        <w:sdt>
          <w:sdtPr>
            <w:id w:val="168690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6AC68528" w14:textId="77777777" w:rsidR="0007541A" w:rsidRPr="0007541A" w:rsidRDefault="0007541A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0D1CE516" w14:textId="77777777" w:rsidTr="00ED2D82">
        <w:tc>
          <w:tcPr>
            <w:tcW w:w="4276" w:type="pct"/>
          </w:tcPr>
          <w:p w14:paraId="5F71A37B" w14:textId="3E6459FE" w:rsidR="0007541A" w:rsidRPr="0007541A" w:rsidRDefault="0007541A" w:rsidP="0007541A">
            <w:r w:rsidRPr="00333D58">
              <w:t xml:space="preserve">Relative humidity </w:t>
            </w:r>
            <w:r w:rsidR="00875693">
              <w:t xml:space="preserve">is </w:t>
            </w:r>
            <w:r w:rsidRPr="00333D58">
              <w:t>controlled between 40% and 60%</w:t>
            </w:r>
            <w:r w:rsidR="005B5D56">
              <w:t>.</w:t>
            </w:r>
          </w:p>
        </w:tc>
        <w:sdt>
          <w:sdtPr>
            <w:id w:val="1257714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259981FF" w14:textId="77777777" w:rsidR="0007541A" w:rsidRPr="0007541A" w:rsidRDefault="0007541A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33701846" w14:textId="77777777" w:rsidTr="00ED2D82">
        <w:tc>
          <w:tcPr>
            <w:tcW w:w="4276" w:type="pct"/>
          </w:tcPr>
          <w:p w14:paraId="288D417A" w14:textId="0FD709CD" w:rsidR="0007541A" w:rsidRPr="0007541A" w:rsidRDefault="0007541A" w:rsidP="00F1432E">
            <w:r w:rsidRPr="00333D58">
              <w:t xml:space="preserve">The HVAC </w:t>
            </w:r>
            <w:r w:rsidR="00875693">
              <w:t>has</w:t>
            </w:r>
            <w:r w:rsidRPr="00333D58">
              <w:t xml:space="preserve"> separate zones for distinct activities and with independent temperature control</w:t>
            </w:r>
            <w:r w:rsidR="00875693">
              <w:t>s</w:t>
            </w:r>
            <w:r w:rsidRPr="00333D58">
              <w:t xml:space="preserve"> and sensor</w:t>
            </w:r>
            <w:r w:rsidR="00875693">
              <w:t>s</w:t>
            </w:r>
            <w:r w:rsidRPr="00333D58">
              <w:t>.</w:t>
            </w:r>
          </w:p>
        </w:tc>
        <w:sdt>
          <w:sdtPr>
            <w:id w:val="1289552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4E15BFE8" w14:textId="77777777" w:rsidR="0007541A" w:rsidRPr="0007541A" w:rsidRDefault="0007541A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33E74803" w14:textId="77777777" w:rsidTr="00ED2D82">
        <w:tc>
          <w:tcPr>
            <w:tcW w:w="4276" w:type="pct"/>
          </w:tcPr>
          <w:p w14:paraId="6E600BF8" w14:textId="2ADD48DB" w:rsidR="0007541A" w:rsidRPr="0007541A" w:rsidRDefault="00875693" w:rsidP="00F1432E">
            <w:r>
              <w:t>The a</w:t>
            </w:r>
            <w:r w:rsidR="0007541A" w:rsidRPr="00333D58">
              <w:t>ir velocity</w:t>
            </w:r>
            <w:r w:rsidR="000777F9">
              <w:t xml:space="preserve"> in the space</w:t>
            </w:r>
            <w:r w:rsidR="0007541A" w:rsidRPr="00333D58">
              <w:t xml:space="preserve"> is not more than 0.2 m/s </w:t>
            </w:r>
            <w:r>
              <w:t>and</w:t>
            </w:r>
            <w:r w:rsidR="0007541A" w:rsidRPr="00333D58">
              <w:t xml:space="preserve"> no supply</w:t>
            </w:r>
            <w:r w:rsidR="000777F9">
              <w:t xml:space="preserve"> air</w:t>
            </w:r>
            <w:r w:rsidR="0007541A" w:rsidRPr="00333D58">
              <w:t xml:space="preserve"> </w:t>
            </w:r>
            <w:r>
              <w:t xml:space="preserve">is </w:t>
            </w:r>
            <w:r w:rsidR="0007541A" w:rsidRPr="00333D58">
              <w:t>directed at occupants (</w:t>
            </w:r>
            <w:r>
              <w:rPr>
                <w:color w:val="auto"/>
              </w:rPr>
              <w:t>except</w:t>
            </w:r>
            <w:r w:rsidRPr="002E5F05">
              <w:rPr>
                <w:color w:val="auto"/>
              </w:rPr>
              <w:t xml:space="preserve"> </w:t>
            </w:r>
            <w:r>
              <w:rPr>
                <w:color w:val="auto"/>
              </w:rPr>
              <w:t>where</w:t>
            </w:r>
            <w:r w:rsidR="0007541A" w:rsidRPr="00333D58">
              <w:t xml:space="preserve"> they have direct control over </w:t>
            </w:r>
            <w:r w:rsidR="000777F9">
              <w:t xml:space="preserve">the </w:t>
            </w:r>
            <w:r w:rsidR="0007541A" w:rsidRPr="00333D58">
              <w:t>air flow and/or direction)</w:t>
            </w:r>
            <w:r w:rsidR="005B5D56">
              <w:t>.</w:t>
            </w:r>
          </w:p>
        </w:tc>
        <w:sdt>
          <w:sdtPr>
            <w:id w:val="-539201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75B8216D" w14:textId="77777777" w:rsidR="0007541A" w:rsidRPr="0007541A" w:rsidRDefault="00520C8C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16E54D0" w14:textId="77777777" w:rsidR="00495042" w:rsidRDefault="00495042" w:rsidP="00495042"/>
    <w:p w14:paraId="25966F8C" w14:textId="77777777" w:rsidR="00495042" w:rsidRDefault="00495042" w:rsidP="00495042">
      <w:r>
        <w:t>Provide a description of how the project meets the above requirements:</w:t>
      </w:r>
    </w:p>
    <w:p w14:paraId="1C4E8C06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>
        <w:t>Details of all of the HVAC Design criteria referencing and appending any justification, tender drawings and evidence necessary.</w:t>
      </w:r>
    </w:p>
    <w:p w14:paraId="5E002D80" w14:textId="0435C798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>
        <w:t>A summary of how each of the above criteria has been met, referencing supporting documentation.</w:t>
      </w:r>
    </w:p>
    <w:p w14:paraId="1FE8734A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39BAB49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06DB58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19B848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DCBDEA" w14:textId="77777777" w:rsidR="005B5D56" w:rsidRPr="0007541A" w:rsidRDefault="005B5D56" w:rsidP="00ED2D82"/>
    <w:p w14:paraId="2400E5D1" w14:textId="77777777" w:rsidR="005B5D56" w:rsidRPr="005B5D56" w:rsidRDefault="005B5D56" w:rsidP="00ED2D82">
      <w:pPr>
        <w:rPr>
          <w:szCs w:val="20"/>
          <w:lang w:val="en-US"/>
        </w:rPr>
      </w:pPr>
      <w:r w:rsidRPr="005B5D56">
        <w:rPr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B5D56" w14:paraId="59B467BC" w14:textId="77777777" w:rsidTr="000654E5">
        <w:tc>
          <w:tcPr>
            <w:tcW w:w="6912" w:type="dxa"/>
            <w:shd w:val="clear" w:color="auto" w:fill="FFE69D"/>
          </w:tcPr>
          <w:p w14:paraId="517D499F" w14:textId="77777777" w:rsidR="005B5D56" w:rsidRPr="00F44703" w:rsidRDefault="005B5D56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E7E2DEB" w14:textId="77777777" w:rsidR="005B5D56" w:rsidRPr="00F44703" w:rsidRDefault="005B5D56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B5D56" w14:paraId="2F5927F7" w14:textId="77777777" w:rsidTr="000654E5">
        <w:tc>
          <w:tcPr>
            <w:tcW w:w="6912" w:type="dxa"/>
          </w:tcPr>
          <w:p w14:paraId="78FC8F8E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C1C28E2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B5D56" w14:paraId="5D1E826C" w14:textId="77777777" w:rsidTr="000654E5">
        <w:tc>
          <w:tcPr>
            <w:tcW w:w="6912" w:type="dxa"/>
          </w:tcPr>
          <w:p w14:paraId="0A5EFB9C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8E75115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10C2424" w14:textId="77777777" w:rsidR="005B5D56" w:rsidRDefault="005B5D56" w:rsidP="00D3778D">
      <w:pPr>
        <w:pStyle w:val="Criterion"/>
      </w:pPr>
    </w:p>
    <w:p w14:paraId="53E5A654" w14:textId="77777777" w:rsidR="005B5D56" w:rsidRDefault="005B5D56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1DEBE665" w14:textId="79CA7C2D" w:rsidR="00CE0EDF" w:rsidRDefault="00D3778D" w:rsidP="00D3778D">
      <w:pPr>
        <w:pStyle w:val="Criterion"/>
      </w:pPr>
      <w:r>
        <w:lastRenderedPageBreak/>
        <w:t xml:space="preserve">13.1.4 </w:t>
      </w:r>
      <w:r w:rsidR="00CE0EDF">
        <w:t xml:space="preserve">Green star rated base building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905"/>
        <w:gridCol w:w="1338"/>
      </w:tblGrid>
      <w:tr w:rsidR="00CE0EDF" w:rsidRPr="003A2BE3" w14:paraId="0066B52E" w14:textId="77777777" w:rsidTr="00ED2D82">
        <w:trPr>
          <w:cantSplit/>
        </w:trPr>
        <w:tc>
          <w:tcPr>
            <w:tcW w:w="4276" w:type="pct"/>
            <w:vAlign w:val="center"/>
          </w:tcPr>
          <w:p w14:paraId="7DF282BC" w14:textId="1CDBE235" w:rsidR="00CE0EDF" w:rsidRPr="0004397E" w:rsidRDefault="005B5D56" w:rsidP="00F1432E">
            <w:r>
              <w:t>T</w:t>
            </w:r>
            <w:r w:rsidRPr="006836C3">
              <w:t xml:space="preserve">he ‘Thermal Comfort’ credit has been achieved as part of a Green Star rating for the base building, </w:t>
            </w:r>
            <w:r w:rsidRPr="000654E5">
              <w:t>and no change to the base building systems have been underta</w:t>
            </w:r>
            <w:r>
              <w:t>ken as part of the fitout works.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3044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8E6287" w14:textId="77777777" w:rsidR="00CE0EDF" w:rsidRPr="003A2BE3" w:rsidRDefault="00CE0EDF" w:rsidP="00F42A3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7FE0D29" w14:textId="77777777" w:rsidR="00495042" w:rsidRDefault="00495042" w:rsidP="00ED2D82">
      <w:pPr>
        <w:rPr>
          <w:rFonts w:eastAsiaTheme="majorEastAsia"/>
          <w:szCs w:val="20"/>
        </w:rPr>
      </w:pPr>
    </w:p>
    <w:p w14:paraId="5AA2B3EE" w14:textId="77777777" w:rsidR="00495042" w:rsidRDefault="00495042" w:rsidP="00495042">
      <w:r>
        <w:t>Provide a description of how the project meets the above requirements:</w:t>
      </w:r>
    </w:p>
    <w:p w14:paraId="24A1533F" w14:textId="11467B39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 w:rsidRPr="00495042">
        <w:t xml:space="preserve">Green Star – Design </w:t>
      </w:r>
      <w:r>
        <w:t>&amp;</w:t>
      </w:r>
      <w:r w:rsidRPr="00495042">
        <w:t xml:space="preserve"> As Built or Green Star – Performance </w:t>
      </w:r>
      <w:r>
        <w:t>‘</w:t>
      </w:r>
      <w:r w:rsidRPr="00495042">
        <w:t>Thermal Comfort</w:t>
      </w:r>
      <w:r>
        <w:t>’</w:t>
      </w:r>
      <w:r w:rsidRPr="00495042">
        <w:t xml:space="preserve"> credit compliance statement.</w:t>
      </w:r>
    </w:p>
    <w:p w14:paraId="5C036510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D00F57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48F41A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F05785" w14:textId="77777777" w:rsidR="00D3778D" w:rsidRPr="00875693" w:rsidRDefault="00D3778D" w:rsidP="00ED2D82">
      <w:pPr>
        <w:pStyle w:val="ListParagraph"/>
        <w:rPr>
          <w:rFonts w:eastAsiaTheme="majorEastAsia"/>
          <w:szCs w:val="20"/>
        </w:rPr>
      </w:pPr>
    </w:p>
    <w:p w14:paraId="1EF87D1B" w14:textId="77777777" w:rsidR="005B5D56" w:rsidRPr="005B5D56" w:rsidRDefault="005B5D56" w:rsidP="005B5D56">
      <w:pPr>
        <w:rPr>
          <w:szCs w:val="20"/>
          <w:lang w:val="en-US"/>
        </w:rPr>
      </w:pPr>
      <w:r w:rsidRPr="005B5D56">
        <w:rPr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B5D56" w14:paraId="70955451" w14:textId="77777777" w:rsidTr="000654E5">
        <w:tc>
          <w:tcPr>
            <w:tcW w:w="6912" w:type="dxa"/>
            <w:shd w:val="clear" w:color="auto" w:fill="FFE69D"/>
          </w:tcPr>
          <w:p w14:paraId="3DE4327A" w14:textId="77777777" w:rsidR="005B5D56" w:rsidRPr="00F44703" w:rsidRDefault="005B5D56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671389A" w14:textId="77777777" w:rsidR="005B5D56" w:rsidRPr="00F44703" w:rsidRDefault="005B5D56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B5D56" w14:paraId="0665B1A1" w14:textId="77777777" w:rsidTr="000654E5">
        <w:tc>
          <w:tcPr>
            <w:tcW w:w="6912" w:type="dxa"/>
          </w:tcPr>
          <w:p w14:paraId="2BD0A8AE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E3DB6C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B5D56" w14:paraId="7547E11D" w14:textId="77777777" w:rsidTr="000654E5">
        <w:tc>
          <w:tcPr>
            <w:tcW w:w="6912" w:type="dxa"/>
          </w:tcPr>
          <w:p w14:paraId="065C167A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D70783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9199D45" w14:textId="79630CA9" w:rsidR="00CE0EDF" w:rsidRPr="0007541A" w:rsidRDefault="005B5D56" w:rsidP="00F458F8">
      <w:r w:rsidRPr="002E32D8" w:rsidDel="005B5D56">
        <w:t xml:space="preserve"> </w:t>
      </w:r>
    </w:p>
    <w:p w14:paraId="2BDB91A4" w14:textId="77777777" w:rsidR="00F458F8" w:rsidRDefault="00F458F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76B3407F" w14:textId="7517C488" w:rsidR="0093666E" w:rsidRDefault="0093666E" w:rsidP="001B0BEA">
      <w:pPr>
        <w:pStyle w:val="Heading2"/>
      </w:pPr>
      <w:r w:rsidRPr="001C55B2">
        <w:lastRenderedPageBreak/>
        <w:t>DISCUSSION</w:t>
      </w:r>
    </w:p>
    <w:p w14:paraId="55BE3F92" w14:textId="1D490705" w:rsidR="0093666E" w:rsidRPr="00E54F27" w:rsidRDefault="0093666E" w:rsidP="00E54F27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E54F27">
        <w:rPr>
          <w:rFonts w:cstheme="minorHAnsi"/>
          <w:color w:val="auto"/>
        </w:rPr>
        <w:t>Certified Assessor(s).</w:t>
      </w:r>
    </w:p>
    <w:p w14:paraId="7E99B28E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63EEB7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C9C982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4450B4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0D8C004" w14:textId="77777777" w:rsidR="00875693" w:rsidRDefault="00875693" w:rsidP="00F458F8"/>
    <w:p w14:paraId="6AA01C96" w14:textId="77777777" w:rsidR="0093666E" w:rsidRPr="001C55B2" w:rsidRDefault="0093666E" w:rsidP="001B0BEA">
      <w:pPr>
        <w:pStyle w:val="Heading2"/>
      </w:pPr>
      <w:r w:rsidRPr="001C55B2">
        <w:t>DECLARATION</w:t>
      </w:r>
    </w:p>
    <w:p w14:paraId="1B758474" w14:textId="77777777" w:rsidR="0093666E" w:rsidRDefault="0093666E" w:rsidP="0093666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6672771" w14:textId="77777777" w:rsidR="0093666E" w:rsidRDefault="0093666E" w:rsidP="0093666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E60D099" w14:textId="77777777" w:rsidR="0093666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2F606A" w14:textId="77777777" w:rsidR="0093666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B928C63" w14:textId="77777777" w:rsidR="0093666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0208F8C" w14:textId="77777777" w:rsidR="0093666E" w:rsidRPr="008B4275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C2FE91E" w14:textId="77777777" w:rsidR="0093666E" w:rsidRDefault="0093666E" w:rsidP="0093666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A03DA85" w14:textId="46ACFAA1" w:rsidR="00D144BE" w:rsidRDefault="001C55B2" w:rsidP="00F458F8">
      <w:pPr>
        <w:pStyle w:val="DateIssue"/>
      </w:pP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3180D" w14:textId="77777777" w:rsidR="008C6942" w:rsidRDefault="008C6942" w:rsidP="00E5039A">
      <w:pPr>
        <w:spacing w:before="0" w:after="0" w:line="240" w:lineRule="auto"/>
      </w:pPr>
      <w:r>
        <w:separator/>
      </w:r>
    </w:p>
  </w:endnote>
  <w:endnote w:type="continuationSeparator" w:id="0">
    <w:p w14:paraId="444634AF" w14:textId="77777777" w:rsidR="008C6942" w:rsidRDefault="008C6942" w:rsidP="00E503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6CFB1" w14:textId="71EA9747" w:rsidR="00CD668A" w:rsidRDefault="00CD668A">
    <w:pPr>
      <w:pStyle w:val="Footer"/>
    </w:pPr>
    <w:ins w:id="2" w:author="Bhumika Mistry" w:date="2022-02-10T10:33:00Z">
      <w:r w:rsidRPr="0008778E">
        <w:rPr>
          <w:noProof/>
        </w:rPr>
        <w:drawing>
          <wp:anchor distT="0" distB="0" distL="114300" distR="114300" simplePos="0" relativeHeight="251659264" behindDoc="0" locked="0" layoutInCell="1" allowOverlap="1" wp14:anchorId="4FBA68D1" wp14:editId="3233B205">
            <wp:simplePos x="0" y="0"/>
            <wp:positionH relativeFrom="margin">
              <wp:posOffset>0</wp:posOffset>
            </wp:positionH>
            <wp:positionV relativeFrom="paragraph">
              <wp:posOffset>-9525</wp:posOffset>
            </wp:positionV>
            <wp:extent cx="1487805" cy="270510"/>
            <wp:effectExtent l="0" t="0" r="0" b="0"/>
            <wp:wrapSquare wrapText="bothSides"/>
            <wp:docPr id="43" name="Picture 4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A7B10" w14:textId="77777777" w:rsidR="008C6942" w:rsidRDefault="008C6942" w:rsidP="00E5039A">
      <w:pPr>
        <w:spacing w:before="0" w:after="0" w:line="240" w:lineRule="auto"/>
      </w:pPr>
      <w:r>
        <w:separator/>
      </w:r>
    </w:p>
  </w:footnote>
  <w:footnote w:type="continuationSeparator" w:id="0">
    <w:p w14:paraId="3AF792CB" w14:textId="77777777" w:rsidR="008C6942" w:rsidRDefault="008C6942" w:rsidP="00E503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65A0" w14:textId="79185DA8" w:rsidR="00E5039A" w:rsidRDefault="00E5039A" w:rsidP="00E5039A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1E0F96">
      <w:rPr>
        <w:sz w:val="16"/>
        <w:szCs w:val="16"/>
        <w:lang w:val="en-US"/>
      </w:rPr>
      <w:t>Interiors</w:t>
    </w:r>
    <w:r w:rsidR="00500692">
      <w:rPr>
        <w:sz w:val="16"/>
        <w:szCs w:val="16"/>
        <w:lang w:val="en-US"/>
      </w:rPr>
      <w:t xml:space="preserve"> NZ</w:t>
    </w:r>
    <w:r w:rsidR="001E0F96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>v1</w:t>
    </w:r>
    <w:r w:rsidR="00A7613D">
      <w:rPr>
        <w:sz w:val="16"/>
        <w:szCs w:val="16"/>
        <w:lang w:val="en-US"/>
      </w:rPr>
      <w:t>.</w:t>
    </w:r>
    <w:r w:rsidR="00E50979">
      <w:rPr>
        <w:sz w:val="16"/>
        <w:szCs w:val="16"/>
        <w:lang w:val="en-US"/>
      </w:rPr>
      <w:t>1</w:t>
    </w:r>
    <w:r w:rsidR="0021590F">
      <w:rPr>
        <w:sz w:val="16"/>
        <w:szCs w:val="16"/>
        <w:lang w:val="en-US"/>
      </w:rPr>
      <w:tab/>
    </w:r>
    <w:r w:rsidR="0021590F">
      <w:rPr>
        <w:sz w:val="16"/>
        <w:szCs w:val="16"/>
        <w:lang w:val="en-US"/>
      </w:rPr>
      <w:tab/>
    </w:r>
    <w:r w:rsidR="0021590F">
      <w:rPr>
        <w:sz w:val="16"/>
        <w:szCs w:val="16"/>
        <w:lang w:val="en-US"/>
      </w:rPr>
      <w:tab/>
      <w:t xml:space="preserve">Submission Template </w:t>
    </w:r>
    <w:r w:rsidR="00500692">
      <w:rPr>
        <w:sz w:val="16"/>
        <w:szCs w:val="16"/>
        <w:lang w:val="en-US"/>
      </w:rPr>
      <w:t xml:space="preserve">NZ </w:t>
    </w:r>
    <w:r w:rsidR="0021590F">
      <w:rPr>
        <w:sz w:val="16"/>
        <w:szCs w:val="16"/>
        <w:lang w:val="en-US"/>
      </w:rPr>
      <w:t>v1.</w:t>
    </w:r>
    <w:r w:rsidR="00E50979">
      <w:rPr>
        <w:sz w:val="16"/>
        <w:szCs w:val="16"/>
        <w:lang w:val="en-US"/>
      </w:rPr>
      <w:t>1</w:t>
    </w:r>
  </w:p>
  <w:p w14:paraId="2F1D8DF5" w14:textId="77777777" w:rsidR="00E5039A" w:rsidRDefault="00E503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2B46EDF"/>
    <w:multiLevelType w:val="hybridMultilevel"/>
    <w:tmpl w:val="4CE2F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0C6116C1"/>
    <w:multiLevelType w:val="hybridMultilevel"/>
    <w:tmpl w:val="699C1B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8A1CA5"/>
    <w:multiLevelType w:val="hybridMultilevel"/>
    <w:tmpl w:val="4C98D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D00496D"/>
    <w:multiLevelType w:val="hybridMultilevel"/>
    <w:tmpl w:val="3D181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A20D1F"/>
    <w:multiLevelType w:val="multilevel"/>
    <w:tmpl w:val="3B9E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8D21681"/>
    <w:multiLevelType w:val="hybridMultilevel"/>
    <w:tmpl w:val="60A64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9CA4771"/>
    <w:multiLevelType w:val="hybridMultilevel"/>
    <w:tmpl w:val="A47C94CC"/>
    <w:lvl w:ilvl="0" w:tplc="DCD8F4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765332">
    <w:abstractNumId w:val="24"/>
  </w:num>
  <w:num w:numId="2" w16cid:durableId="583758852">
    <w:abstractNumId w:val="36"/>
  </w:num>
  <w:num w:numId="3" w16cid:durableId="27948047">
    <w:abstractNumId w:val="38"/>
  </w:num>
  <w:num w:numId="4" w16cid:durableId="1787309606">
    <w:abstractNumId w:val="27"/>
  </w:num>
  <w:num w:numId="5" w16cid:durableId="1675104513">
    <w:abstractNumId w:val="15"/>
  </w:num>
  <w:num w:numId="6" w16cid:durableId="180796524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9066445">
    <w:abstractNumId w:val="33"/>
  </w:num>
  <w:num w:numId="8" w16cid:durableId="1317732423">
    <w:abstractNumId w:val="16"/>
  </w:num>
  <w:num w:numId="9" w16cid:durableId="998115209">
    <w:abstractNumId w:val="33"/>
  </w:num>
  <w:num w:numId="10" w16cid:durableId="1536846479">
    <w:abstractNumId w:val="32"/>
  </w:num>
  <w:num w:numId="11" w16cid:durableId="10025125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3104694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067530">
    <w:abstractNumId w:val="10"/>
  </w:num>
  <w:num w:numId="14" w16cid:durableId="370230926">
    <w:abstractNumId w:val="11"/>
  </w:num>
  <w:num w:numId="15" w16cid:durableId="303004912">
    <w:abstractNumId w:val="12"/>
  </w:num>
  <w:num w:numId="16" w16cid:durableId="999386405">
    <w:abstractNumId w:val="13"/>
  </w:num>
  <w:num w:numId="17" w16cid:durableId="417679013">
    <w:abstractNumId w:val="14"/>
  </w:num>
  <w:num w:numId="18" w16cid:durableId="492451670">
    <w:abstractNumId w:val="17"/>
  </w:num>
  <w:num w:numId="19" w16cid:durableId="688603069">
    <w:abstractNumId w:val="23"/>
  </w:num>
  <w:num w:numId="20" w16cid:durableId="743142196">
    <w:abstractNumId w:val="34"/>
  </w:num>
  <w:num w:numId="21" w16cid:durableId="402221618">
    <w:abstractNumId w:val="31"/>
  </w:num>
  <w:num w:numId="22" w16cid:durableId="2094083809">
    <w:abstractNumId w:val="28"/>
  </w:num>
  <w:num w:numId="23" w16cid:durableId="1501198036">
    <w:abstractNumId w:val="21"/>
  </w:num>
  <w:num w:numId="24" w16cid:durableId="1512989385">
    <w:abstractNumId w:val="18"/>
  </w:num>
  <w:num w:numId="25" w16cid:durableId="584189137">
    <w:abstractNumId w:val="20"/>
  </w:num>
  <w:num w:numId="26" w16cid:durableId="709572852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27" w16cid:durableId="1620187108">
    <w:abstractNumId w:val="9"/>
  </w:num>
  <w:num w:numId="28" w16cid:durableId="560798422">
    <w:abstractNumId w:val="7"/>
  </w:num>
  <w:num w:numId="29" w16cid:durableId="602156151">
    <w:abstractNumId w:val="6"/>
  </w:num>
  <w:num w:numId="30" w16cid:durableId="461536997">
    <w:abstractNumId w:val="5"/>
  </w:num>
  <w:num w:numId="31" w16cid:durableId="799298061">
    <w:abstractNumId w:val="4"/>
  </w:num>
  <w:num w:numId="32" w16cid:durableId="2093505950">
    <w:abstractNumId w:val="8"/>
  </w:num>
  <w:num w:numId="33" w16cid:durableId="1171719299">
    <w:abstractNumId w:val="3"/>
  </w:num>
  <w:num w:numId="34" w16cid:durableId="302006796">
    <w:abstractNumId w:val="2"/>
  </w:num>
  <w:num w:numId="35" w16cid:durableId="1588270990">
    <w:abstractNumId w:val="1"/>
  </w:num>
  <w:num w:numId="36" w16cid:durableId="1303773408">
    <w:abstractNumId w:val="0"/>
  </w:num>
  <w:num w:numId="37" w16cid:durableId="1744837539">
    <w:abstractNumId w:val="26"/>
  </w:num>
  <w:num w:numId="38" w16cid:durableId="433939847">
    <w:abstractNumId w:val="22"/>
  </w:num>
  <w:num w:numId="39" w16cid:durableId="2024672332">
    <w:abstractNumId w:val="29"/>
  </w:num>
  <w:num w:numId="40" w16cid:durableId="1443262704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1" w16cid:durableId="355036897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2" w16cid:durableId="1704089133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3" w16cid:durableId="1649044035">
    <w:abstractNumId w:val="33"/>
    <w:lvlOverride w:ilvl="0">
      <w:startOverride w:val="1"/>
    </w:lvlOverride>
  </w:num>
  <w:num w:numId="44" w16cid:durableId="1770540974">
    <w:abstractNumId w:val="33"/>
    <w:lvlOverride w:ilvl="0">
      <w:startOverride w:val="1"/>
    </w:lvlOverride>
  </w:num>
  <w:num w:numId="45" w16cid:durableId="1610308972">
    <w:abstractNumId w:val="25"/>
  </w:num>
  <w:num w:numId="46" w16cid:durableId="853687247">
    <w:abstractNumId w:val="37"/>
  </w:num>
  <w:num w:numId="47" w16cid:durableId="1497694274">
    <w:abstractNumId w:val="19"/>
  </w:num>
  <w:num w:numId="48" w16cid:durableId="585068268">
    <w:abstractNumId w:val="35"/>
  </w:num>
  <w:num w:numId="49" w16cid:durableId="2093967603">
    <w:abstractNumId w:val="30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vzMOEoXWfRUvOwc8GSaXR2kABXB1qw47Nv4V5mo2sOvTWcqM8g1EmiF61FWuwZR1FXqRTIBbyTtIovldqB/3Q==" w:salt="AqUVojjlkRUA0QgA/vkoIw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WzMLQwNzW2tDQwNDBS0lEKTi0uzszPAykwrAUAKrsaFywAAAA="/>
  </w:docVars>
  <w:rsids>
    <w:rsidRoot w:val="007E04EA"/>
    <w:rsid w:val="00015B85"/>
    <w:rsid w:val="00017B56"/>
    <w:rsid w:val="0002622D"/>
    <w:rsid w:val="00041305"/>
    <w:rsid w:val="000414A1"/>
    <w:rsid w:val="0004397E"/>
    <w:rsid w:val="00061C16"/>
    <w:rsid w:val="0007541A"/>
    <w:rsid w:val="000777F9"/>
    <w:rsid w:val="000D2E3C"/>
    <w:rsid w:val="000E101A"/>
    <w:rsid w:val="0014357E"/>
    <w:rsid w:val="00145EF1"/>
    <w:rsid w:val="00155FD6"/>
    <w:rsid w:val="00164BF1"/>
    <w:rsid w:val="00166528"/>
    <w:rsid w:val="00185130"/>
    <w:rsid w:val="001A76C9"/>
    <w:rsid w:val="001B0BEA"/>
    <w:rsid w:val="001C087A"/>
    <w:rsid w:val="001C4523"/>
    <w:rsid w:val="001C55B2"/>
    <w:rsid w:val="001C667E"/>
    <w:rsid w:val="001D0195"/>
    <w:rsid w:val="001E0F96"/>
    <w:rsid w:val="001F2559"/>
    <w:rsid w:val="001F439A"/>
    <w:rsid w:val="0021590F"/>
    <w:rsid w:val="002530DD"/>
    <w:rsid w:val="00253282"/>
    <w:rsid w:val="0026230A"/>
    <w:rsid w:val="0026389D"/>
    <w:rsid w:val="00272A5E"/>
    <w:rsid w:val="00284723"/>
    <w:rsid w:val="00291D61"/>
    <w:rsid w:val="002B2DB2"/>
    <w:rsid w:val="002E5F05"/>
    <w:rsid w:val="00313F06"/>
    <w:rsid w:val="00343B85"/>
    <w:rsid w:val="00385775"/>
    <w:rsid w:val="00386BF8"/>
    <w:rsid w:val="003A2EF8"/>
    <w:rsid w:val="003B614D"/>
    <w:rsid w:val="003D0D32"/>
    <w:rsid w:val="003F1E12"/>
    <w:rsid w:val="00415DAA"/>
    <w:rsid w:val="00421258"/>
    <w:rsid w:val="00441FDE"/>
    <w:rsid w:val="00450C4A"/>
    <w:rsid w:val="00495042"/>
    <w:rsid w:val="004F2472"/>
    <w:rsid w:val="00500692"/>
    <w:rsid w:val="005205F4"/>
    <w:rsid w:val="00520C8C"/>
    <w:rsid w:val="00543FCE"/>
    <w:rsid w:val="00577D2A"/>
    <w:rsid w:val="00581222"/>
    <w:rsid w:val="005959BE"/>
    <w:rsid w:val="005B503E"/>
    <w:rsid w:val="005B5D56"/>
    <w:rsid w:val="005B79BD"/>
    <w:rsid w:val="005C2F1A"/>
    <w:rsid w:val="005C34D2"/>
    <w:rsid w:val="005C6460"/>
    <w:rsid w:val="005C692B"/>
    <w:rsid w:val="005E267B"/>
    <w:rsid w:val="00684399"/>
    <w:rsid w:val="00696088"/>
    <w:rsid w:val="006969F6"/>
    <w:rsid w:val="006B0196"/>
    <w:rsid w:val="006B3D65"/>
    <w:rsid w:val="006B6118"/>
    <w:rsid w:val="006C09EF"/>
    <w:rsid w:val="006C0FE2"/>
    <w:rsid w:val="006C7D88"/>
    <w:rsid w:val="006D3C47"/>
    <w:rsid w:val="006D5AF6"/>
    <w:rsid w:val="006F5347"/>
    <w:rsid w:val="00701525"/>
    <w:rsid w:val="00701A7F"/>
    <w:rsid w:val="007257C3"/>
    <w:rsid w:val="00732B42"/>
    <w:rsid w:val="0075170B"/>
    <w:rsid w:val="007537EB"/>
    <w:rsid w:val="00772D2C"/>
    <w:rsid w:val="007772D5"/>
    <w:rsid w:val="007777A0"/>
    <w:rsid w:val="00790752"/>
    <w:rsid w:val="007E04EA"/>
    <w:rsid w:val="0082454E"/>
    <w:rsid w:val="008270B8"/>
    <w:rsid w:val="00830329"/>
    <w:rsid w:val="00833D8E"/>
    <w:rsid w:val="00841903"/>
    <w:rsid w:val="0085446A"/>
    <w:rsid w:val="0086343F"/>
    <w:rsid w:val="00875693"/>
    <w:rsid w:val="00880A45"/>
    <w:rsid w:val="00881221"/>
    <w:rsid w:val="0088548C"/>
    <w:rsid w:val="008C6942"/>
    <w:rsid w:val="008D2570"/>
    <w:rsid w:val="008E2EB8"/>
    <w:rsid w:val="009173CC"/>
    <w:rsid w:val="0093666E"/>
    <w:rsid w:val="00941D1F"/>
    <w:rsid w:val="00950859"/>
    <w:rsid w:val="00955DBE"/>
    <w:rsid w:val="009604FF"/>
    <w:rsid w:val="009A13BF"/>
    <w:rsid w:val="009B038F"/>
    <w:rsid w:val="009E45D5"/>
    <w:rsid w:val="00A11CA3"/>
    <w:rsid w:val="00A14DE0"/>
    <w:rsid w:val="00A207CE"/>
    <w:rsid w:val="00A45B94"/>
    <w:rsid w:val="00A66E5D"/>
    <w:rsid w:val="00A7613D"/>
    <w:rsid w:val="00A77B3E"/>
    <w:rsid w:val="00AA2E9F"/>
    <w:rsid w:val="00AD7849"/>
    <w:rsid w:val="00AF437B"/>
    <w:rsid w:val="00B04026"/>
    <w:rsid w:val="00B16241"/>
    <w:rsid w:val="00B43004"/>
    <w:rsid w:val="00B82C26"/>
    <w:rsid w:val="00B8708E"/>
    <w:rsid w:val="00B972F3"/>
    <w:rsid w:val="00BC1D56"/>
    <w:rsid w:val="00BC444D"/>
    <w:rsid w:val="00C0286A"/>
    <w:rsid w:val="00C172F4"/>
    <w:rsid w:val="00C24461"/>
    <w:rsid w:val="00C2456D"/>
    <w:rsid w:val="00C8316A"/>
    <w:rsid w:val="00C9021C"/>
    <w:rsid w:val="00C939AE"/>
    <w:rsid w:val="00CA175C"/>
    <w:rsid w:val="00CD668A"/>
    <w:rsid w:val="00CE0EDF"/>
    <w:rsid w:val="00CE7FF1"/>
    <w:rsid w:val="00D10020"/>
    <w:rsid w:val="00D144BE"/>
    <w:rsid w:val="00D15333"/>
    <w:rsid w:val="00D20DA9"/>
    <w:rsid w:val="00D34A57"/>
    <w:rsid w:val="00D3778D"/>
    <w:rsid w:val="00D4005C"/>
    <w:rsid w:val="00D416EE"/>
    <w:rsid w:val="00D47670"/>
    <w:rsid w:val="00D55E65"/>
    <w:rsid w:val="00D57165"/>
    <w:rsid w:val="00D70E27"/>
    <w:rsid w:val="00D80EAC"/>
    <w:rsid w:val="00D8196D"/>
    <w:rsid w:val="00D86440"/>
    <w:rsid w:val="00DA27D3"/>
    <w:rsid w:val="00DC086B"/>
    <w:rsid w:val="00DC4510"/>
    <w:rsid w:val="00DF0E45"/>
    <w:rsid w:val="00E15F6B"/>
    <w:rsid w:val="00E312EE"/>
    <w:rsid w:val="00E35E90"/>
    <w:rsid w:val="00E4666D"/>
    <w:rsid w:val="00E5039A"/>
    <w:rsid w:val="00E50979"/>
    <w:rsid w:val="00E52F47"/>
    <w:rsid w:val="00E54F27"/>
    <w:rsid w:val="00E63EF6"/>
    <w:rsid w:val="00EC4E1C"/>
    <w:rsid w:val="00ED2D82"/>
    <w:rsid w:val="00ED3FF8"/>
    <w:rsid w:val="00EE0752"/>
    <w:rsid w:val="00EF5209"/>
    <w:rsid w:val="00F1432E"/>
    <w:rsid w:val="00F36EBC"/>
    <w:rsid w:val="00F43E46"/>
    <w:rsid w:val="00F458F8"/>
    <w:rsid w:val="00F56D15"/>
    <w:rsid w:val="00F752B6"/>
    <w:rsid w:val="00F93D08"/>
    <w:rsid w:val="00FB2507"/>
    <w:rsid w:val="00FC4E79"/>
    <w:rsid w:val="00FC67A4"/>
    <w:rsid w:val="00FE2655"/>
    <w:rsid w:val="00FF468B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3D5D72"/>
  <w15:docId w15:val="{66E6D963-D6F2-4878-9703-46012E4F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F439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1F439A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C086B"/>
    <w:pPr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1F439A"/>
    <w:pPr>
      <w:keepNext/>
      <w:numPr>
        <w:numId w:val="7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1F439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1F439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1F439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F439A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F439A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1F439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E0F9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F439A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F439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F439A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1F439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C667E"/>
    <w:pPr>
      <w:tabs>
        <w:tab w:val="left" w:pos="720"/>
      </w:tabs>
      <w:spacing w:line="288" w:lineRule="auto"/>
      <w:ind w:left="360" w:hanging="360"/>
      <w:contextualSpacing/>
      <w:jc w:val="both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1C667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1F4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1F439A"/>
    <w:rPr>
      <w:i/>
    </w:rPr>
  </w:style>
  <w:style w:type="paragraph" w:styleId="List">
    <w:name w:val="List"/>
    <w:basedOn w:val="Normal"/>
    <w:rsid w:val="001F439A"/>
    <w:pPr>
      <w:numPr>
        <w:numId w:val="2"/>
      </w:numPr>
    </w:pPr>
  </w:style>
  <w:style w:type="character" w:customStyle="1" w:styleId="StyleBold">
    <w:name w:val="Style Bold"/>
    <w:basedOn w:val="DefaultParagraphFont"/>
    <w:rsid w:val="001F439A"/>
    <w:rPr>
      <w:b/>
      <w:bCs/>
    </w:rPr>
  </w:style>
  <w:style w:type="table" w:styleId="Table3Deffects1">
    <w:name w:val="Table 3D effects 1"/>
    <w:basedOn w:val="TableNormal"/>
    <w:locked/>
    <w:rsid w:val="001F439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F439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1E0F96"/>
    <w:pPr>
      <w:ind w:left="720"/>
      <w:contextualSpacing/>
    </w:pPr>
  </w:style>
  <w:style w:type="paragraph" w:customStyle="1" w:styleId="Centered">
    <w:name w:val="Centered"/>
    <w:basedOn w:val="Normal"/>
    <w:rsid w:val="001F439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E0F9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E0F96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DC086B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E0F96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E0F9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E0F9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E0F9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E0F9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0F9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E0F96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1F439A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E0F9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E0F9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E0F96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locked/>
    <w:rsid w:val="002E5F05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E503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039A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03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039A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D3778D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D3778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875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87569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5693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0777F9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0777F9"/>
    <w:rPr>
      <w:rFonts w:ascii="Arial" w:eastAsia="Arial" w:hAnsi="Arial" w:cs="Arial"/>
      <w:b/>
      <w:bCs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0777F9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F31758-9F04-47E7-844A-8A3B581F9953}"/>
</file>

<file path=customXml/itemProps2.xml><?xml version="1.0" encoding="utf-8"?>
<ds:datastoreItem xmlns:ds="http://schemas.openxmlformats.org/officeDocument/2006/customXml" ds:itemID="{C534CDBE-BA5D-4527-9FCD-FD2E00A8BA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0ADFE5-F18A-4F60-AE08-F654B4670E70}">
  <ds:schemaRefs>
    <ds:schemaRef ds:uri="http://schemas.microsoft.com/office/2006/documentManagement/types"/>
    <ds:schemaRef ds:uri="http://purl.org/dc/elements/1.1/"/>
    <ds:schemaRef ds:uri="http://purl.org/dc/dcmitype/"/>
    <ds:schemaRef ds:uri="52985c86-f8c2-4ffb-9ed4-056f10e7bf99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a5091d4f-8901-46df-85f4-029614b39d2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550641-3C00-469A-B995-3D76C14108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127</TotalTime>
  <Pages>10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36</cp:revision>
  <cp:lastPrinted>1900-12-31T14:00:00Z</cp:lastPrinted>
  <dcterms:created xsi:type="dcterms:W3CDTF">2017-03-15T00:38:00Z</dcterms:created>
  <dcterms:modified xsi:type="dcterms:W3CDTF">2022-10-10T21:40:00Z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